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227C7" w14:textId="77777777" w:rsidR="0085732A" w:rsidRPr="00302E20" w:rsidRDefault="0085732A">
      <w:pPr>
        <w:rPr>
          <w:b/>
          <w:i/>
        </w:rPr>
      </w:pPr>
    </w:p>
    <w:p w14:paraId="28B227C8" w14:textId="40BFE2BE" w:rsidR="0085732A" w:rsidRPr="00302E20" w:rsidRDefault="00F02172">
      <w:pPr>
        <w:rPr>
          <w:b/>
          <w:i/>
          <w:sz w:val="40"/>
        </w:rPr>
      </w:pPr>
      <w:r w:rsidRPr="00302E20">
        <w:rPr>
          <w:b/>
          <w:i/>
          <w:sz w:val="40"/>
        </w:rPr>
        <w:t xml:space="preserve">STCP </w:t>
      </w:r>
      <w:r>
        <w:rPr>
          <w:b/>
          <w:i/>
          <w:sz w:val="40"/>
        </w:rPr>
        <w:t>24</w:t>
      </w:r>
      <w:r w:rsidRPr="00302E20">
        <w:rPr>
          <w:b/>
          <w:i/>
          <w:sz w:val="40"/>
        </w:rPr>
        <w:t xml:space="preserve">-1 </w:t>
      </w:r>
      <w:r>
        <w:rPr>
          <w:b/>
          <w:i/>
          <w:sz w:val="40"/>
        </w:rPr>
        <w:t>Issue 00</w:t>
      </w:r>
      <w:r w:rsidR="009C329C">
        <w:rPr>
          <w:b/>
          <w:i/>
          <w:sz w:val="40"/>
        </w:rPr>
        <w:t>6</w:t>
      </w:r>
      <w:r>
        <w:rPr>
          <w:b/>
          <w:i/>
          <w:sz w:val="40"/>
        </w:rPr>
        <w:t xml:space="preserve"> Revenue Forecast Information Provision</w:t>
      </w:r>
    </w:p>
    <w:p w14:paraId="28B227C9" w14:textId="77777777" w:rsidR="0085732A" w:rsidRPr="00D048DC" w:rsidRDefault="00F02172">
      <w:pPr>
        <w:pStyle w:val="Head2"/>
        <w:rPr>
          <w:i/>
          <w:sz w:val="24"/>
        </w:rPr>
      </w:pPr>
      <w:r w:rsidRPr="00D048DC">
        <w:rPr>
          <w:i/>
          <w:sz w:val="24"/>
        </w:rPr>
        <w:t>STC Procedure Document Authorisation</w:t>
      </w:r>
    </w:p>
    <w:p w14:paraId="28B227CA" w14:textId="77777777" w:rsidR="0085732A" w:rsidRDefault="0085732A">
      <w:pPr>
        <w:pStyle w:val="Head2"/>
        <w:rPr>
          <w:sz w:val="24"/>
        </w:rPr>
      </w:pPr>
    </w:p>
    <w:p w14:paraId="28B227CB" w14:textId="77777777" w:rsidR="0085732A" w:rsidRPr="00302E20" w:rsidRDefault="0085732A">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3393A" w14:paraId="28B227D0" w14:textId="77777777" w:rsidTr="0036571E">
        <w:tc>
          <w:tcPr>
            <w:tcW w:w="2518" w:type="dxa"/>
          </w:tcPr>
          <w:p w14:paraId="28B227CC" w14:textId="77777777" w:rsidR="0085732A" w:rsidRPr="00302E20" w:rsidRDefault="00F02172">
            <w:pPr>
              <w:spacing w:before="120"/>
              <w:jc w:val="center"/>
              <w:rPr>
                <w:b/>
                <w:color w:val="000000"/>
              </w:rPr>
            </w:pPr>
            <w:r w:rsidRPr="00302E20">
              <w:rPr>
                <w:b/>
                <w:color w:val="000000"/>
              </w:rPr>
              <w:t>Company</w:t>
            </w:r>
          </w:p>
        </w:tc>
        <w:tc>
          <w:tcPr>
            <w:tcW w:w="2126" w:type="dxa"/>
          </w:tcPr>
          <w:p w14:paraId="28B227CD" w14:textId="77777777" w:rsidR="0085732A" w:rsidRPr="00302E20" w:rsidRDefault="00F02172">
            <w:pPr>
              <w:spacing w:before="120"/>
              <w:jc w:val="center"/>
              <w:rPr>
                <w:b/>
                <w:color w:val="000000"/>
              </w:rPr>
            </w:pPr>
            <w:r w:rsidRPr="00302E20">
              <w:rPr>
                <w:b/>
                <w:color w:val="000000"/>
              </w:rPr>
              <w:t>Name of Party Representative</w:t>
            </w:r>
          </w:p>
        </w:tc>
        <w:tc>
          <w:tcPr>
            <w:tcW w:w="2552" w:type="dxa"/>
          </w:tcPr>
          <w:p w14:paraId="28B227CE" w14:textId="77777777" w:rsidR="0085732A" w:rsidRPr="00302E20" w:rsidRDefault="00F02172">
            <w:pPr>
              <w:spacing w:before="120"/>
              <w:jc w:val="center"/>
              <w:rPr>
                <w:b/>
                <w:color w:val="000000"/>
              </w:rPr>
            </w:pPr>
            <w:r w:rsidRPr="00302E20">
              <w:rPr>
                <w:b/>
                <w:color w:val="000000"/>
              </w:rPr>
              <w:t>Signature</w:t>
            </w:r>
          </w:p>
        </w:tc>
        <w:tc>
          <w:tcPr>
            <w:tcW w:w="1276" w:type="dxa"/>
          </w:tcPr>
          <w:p w14:paraId="28B227CF" w14:textId="77777777" w:rsidR="0085732A" w:rsidRPr="00302E20" w:rsidRDefault="00F02172">
            <w:pPr>
              <w:spacing w:before="120"/>
              <w:jc w:val="center"/>
              <w:rPr>
                <w:b/>
                <w:color w:val="000000"/>
              </w:rPr>
            </w:pPr>
            <w:r w:rsidRPr="00302E20">
              <w:rPr>
                <w:b/>
                <w:color w:val="000000"/>
              </w:rPr>
              <w:t>Date</w:t>
            </w:r>
          </w:p>
        </w:tc>
      </w:tr>
      <w:tr w:rsidR="00B3393A" w14:paraId="28B227D5" w14:textId="77777777" w:rsidTr="0036571E">
        <w:trPr>
          <w:trHeight w:val="630"/>
        </w:trPr>
        <w:tc>
          <w:tcPr>
            <w:tcW w:w="2518" w:type="dxa"/>
            <w:vAlign w:val="center"/>
          </w:tcPr>
          <w:p w14:paraId="28B227D1" w14:textId="1C6A7542" w:rsidR="0085732A" w:rsidRPr="00302E20" w:rsidRDefault="003D1805">
            <w:pPr>
              <w:autoSpaceDE w:val="0"/>
              <w:autoSpaceDN w:val="0"/>
              <w:adjustRightInd w:val="0"/>
              <w:spacing w:after="0"/>
              <w:rPr>
                <w:lang w:eastAsia="en-GB"/>
              </w:rPr>
            </w:pPr>
            <w:r>
              <w:rPr>
                <w:lang w:eastAsia="en-GB"/>
              </w:rPr>
              <w:t>The Company</w:t>
            </w:r>
          </w:p>
        </w:tc>
        <w:tc>
          <w:tcPr>
            <w:tcW w:w="2126" w:type="dxa"/>
            <w:vAlign w:val="center"/>
          </w:tcPr>
          <w:p w14:paraId="28B227D2" w14:textId="77777777" w:rsidR="0085732A" w:rsidRPr="00302E20" w:rsidRDefault="0085732A">
            <w:pPr>
              <w:rPr>
                <w:color w:val="000000"/>
              </w:rPr>
            </w:pPr>
          </w:p>
        </w:tc>
        <w:tc>
          <w:tcPr>
            <w:tcW w:w="2552" w:type="dxa"/>
            <w:vAlign w:val="center"/>
          </w:tcPr>
          <w:p w14:paraId="28B227D3" w14:textId="77777777" w:rsidR="0085732A" w:rsidRPr="00302E20" w:rsidRDefault="0085732A">
            <w:pPr>
              <w:rPr>
                <w:color w:val="000000"/>
              </w:rPr>
            </w:pPr>
          </w:p>
        </w:tc>
        <w:tc>
          <w:tcPr>
            <w:tcW w:w="1276" w:type="dxa"/>
            <w:vAlign w:val="center"/>
          </w:tcPr>
          <w:p w14:paraId="28B227D4" w14:textId="77777777" w:rsidR="0085732A" w:rsidRPr="00302E20" w:rsidRDefault="0085732A">
            <w:pPr>
              <w:rPr>
                <w:color w:val="000000"/>
              </w:rPr>
            </w:pPr>
          </w:p>
        </w:tc>
      </w:tr>
      <w:tr w:rsidR="00B3393A" w14:paraId="28B227DB" w14:textId="77777777" w:rsidTr="0036571E">
        <w:trPr>
          <w:trHeight w:val="630"/>
        </w:trPr>
        <w:tc>
          <w:tcPr>
            <w:tcW w:w="2518" w:type="dxa"/>
            <w:vAlign w:val="center"/>
          </w:tcPr>
          <w:p w14:paraId="28B227D6" w14:textId="77777777" w:rsidR="0085732A" w:rsidRPr="00302E20" w:rsidRDefault="00F02172">
            <w:pPr>
              <w:autoSpaceDE w:val="0"/>
              <w:autoSpaceDN w:val="0"/>
              <w:adjustRightInd w:val="0"/>
              <w:spacing w:after="0"/>
              <w:rPr>
                <w:lang w:eastAsia="en-GB"/>
              </w:rPr>
            </w:pPr>
            <w:r w:rsidRPr="00302E20">
              <w:rPr>
                <w:lang w:eastAsia="en-GB"/>
              </w:rPr>
              <w:t>National Grid</w:t>
            </w:r>
          </w:p>
          <w:p w14:paraId="28B227D7" w14:textId="77777777" w:rsidR="0085732A" w:rsidRPr="00302E20" w:rsidRDefault="00F02172">
            <w:pPr>
              <w:spacing w:after="0"/>
              <w:rPr>
                <w:color w:val="000000"/>
              </w:rPr>
            </w:pPr>
            <w:r w:rsidRPr="00302E20">
              <w:rPr>
                <w:lang w:eastAsia="en-GB"/>
              </w:rPr>
              <w:t>Electricity Transmission plc</w:t>
            </w:r>
          </w:p>
        </w:tc>
        <w:tc>
          <w:tcPr>
            <w:tcW w:w="2126" w:type="dxa"/>
            <w:vAlign w:val="center"/>
          </w:tcPr>
          <w:p w14:paraId="28B227D8" w14:textId="77777777" w:rsidR="0085732A" w:rsidRPr="00302E20" w:rsidRDefault="0085732A">
            <w:pPr>
              <w:rPr>
                <w:color w:val="000000"/>
              </w:rPr>
            </w:pPr>
          </w:p>
        </w:tc>
        <w:tc>
          <w:tcPr>
            <w:tcW w:w="2552" w:type="dxa"/>
            <w:vAlign w:val="center"/>
          </w:tcPr>
          <w:p w14:paraId="28B227D9" w14:textId="77777777" w:rsidR="0085732A" w:rsidRPr="00302E20" w:rsidRDefault="0085732A">
            <w:pPr>
              <w:rPr>
                <w:color w:val="000000"/>
              </w:rPr>
            </w:pPr>
          </w:p>
        </w:tc>
        <w:tc>
          <w:tcPr>
            <w:tcW w:w="1276" w:type="dxa"/>
            <w:vAlign w:val="center"/>
          </w:tcPr>
          <w:p w14:paraId="28B227DA" w14:textId="77777777" w:rsidR="0085732A" w:rsidRPr="00302E20" w:rsidRDefault="0085732A">
            <w:pPr>
              <w:rPr>
                <w:color w:val="000000"/>
              </w:rPr>
            </w:pPr>
          </w:p>
        </w:tc>
      </w:tr>
      <w:tr w:rsidR="00B3393A" w14:paraId="28B227E0" w14:textId="77777777" w:rsidTr="0036571E">
        <w:trPr>
          <w:trHeight w:val="630"/>
        </w:trPr>
        <w:tc>
          <w:tcPr>
            <w:tcW w:w="2518" w:type="dxa"/>
            <w:vAlign w:val="center"/>
          </w:tcPr>
          <w:p w14:paraId="28B227DC" w14:textId="77777777" w:rsidR="0085732A" w:rsidRPr="00302E20" w:rsidRDefault="00F02172">
            <w:pPr>
              <w:rPr>
                <w:color w:val="000000"/>
              </w:rPr>
            </w:pPr>
            <w:r w:rsidRPr="00302E20">
              <w:rPr>
                <w:lang w:eastAsia="en-GB"/>
              </w:rPr>
              <w:t xml:space="preserve">SP Transmission </w:t>
            </w:r>
            <w:r>
              <w:rPr>
                <w:lang w:eastAsia="en-GB"/>
              </w:rPr>
              <w:t>plc</w:t>
            </w:r>
          </w:p>
        </w:tc>
        <w:tc>
          <w:tcPr>
            <w:tcW w:w="2126" w:type="dxa"/>
            <w:vAlign w:val="center"/>
          </w:tcPr>
          <w:p w14:paraId="28B227DD" w14:textId="77777777" w:rsidR="0085732A" w:rsidRPr="00302E20" w:rsidRDefault="0085732A">
            <w:pPr>
              <w:rPr>
                <w:color w:val="000000"/>
              </w:rPr>
            </w:pPr>
          </w:p>
        </w:tc>
        <w:tc>
          <w:tcPr>
            <w:tcW w:w="2552" w:type="dxa"/>
            <w:vAlign w:val="center"/>
          </w:tcPr>
          <w:p w14:paraId="28B227DE" w14:textId="77777777" w:rsidR="0085732A" w:rsidRPr="00302E20" w:rsidRDefault="0085732A">
            <w:pPr>
              <w:rPr>
                <w:color w:val="000000"/>
              </w:rPr>
            </w:pPr>
          </w:p>
        </w:tc>
        <w:tc>
          <w:tcPr>
            <w:tcW w:w="1276" w:type="dxa"/>
            <w:vAlign w:val="center"/>
          </w:tcPr>
          <w:p w14:paraId="28B227DF" w14:textId="77777777" w:rsidR="0085732A" w:rsidRPr="00302E20" w:rsidRDefault="0085732A">
            <w:pPr>
              <w:rPr>
                <w:color w:val="000000"/>
              </w:rPr>
            </w:pPr>
          </w:p>
        </w:tc>
      </w:tr>
      <w:tr w:rsidR="00B3393A" w14:paraId="28B227E6" w14:textId="77777777" w:rsidTr="0036571E">
        <w:trPr>
          <w:trHeight w:val="630"/>
        </w:trPr>
        <w:tc>
          <w:tcPr>
            <w:tcW w:w="2518" w:type="dxa"/>
            <w:vAlign w:val="center"/>
          </w:tcPr>
          <w:p w14:paraId="28B227E1" w14:textId="77777777" w:rsidR="0085732A" w:rsidRPr="00302E20" w:rsidRDefault="00F02172">
            <w:pPr>
              <w:autoSpaceDE w:val="0"/>
              <w:autoSpaceDN w:val="0"/>
              <w:adjustRightInd w:val="0"/>
              <w:rPr>
                <w:lang w:eastAsia="en-GB"/>
              </w:rPr>
            </w:pPr>
            <w:r>
              <w:rPr>
                <w:lang w:eastAsia="en-GB"/>
              </w:rPr>
              <w:t xml:space="preserve">Scottish Hydro </w:t>
            </w:r>
            <w:r w:rsidRPr="00302E20">
              <w:rPr>
                <w:lang w:eastAsia="en-GB"/>
              </w:rPr>
              <w:t>Electric</w:t>
            </w:r>
          </w:p>
          <w:p w14:paraId="28B227E2" w14:textId="77777777" w:rsidR="0085732A" w:rsidRPr="00302E20" w:rsidRDefault="00F02172">
            <w:pPr>
              <w:rPr>
                <w:color w:val="000000"/>
              </w:rPr>
            </w:pPr>
            <w:r w:rsidRPr="00302E20">
              <w:rPr>
                <w:lang w:eastAsia="en-GB"/>
              </w:rPr>
              <w:t>Tr</w:t>
            </w:r>
            <w:r>
              <w:rPr>
                <w:lang w:eastAsia="en-GB"/>
              </w:rPr>
              <w:t>ansmission plc</w:t>
            </w:r>
          </w:p>
        </w:tc>
        <w:tc>
          <w:tcPr>
            <w:tcW w:w="2126" w:type="dxa"/>
            <w:vAlign w:val="center"/>
          </w:tcPr>
          <w:p w14:paraId="28B227E3" w14:textId="77777777" w:rsidR="0085732A" w:rsidRPr="00302E20" w:rsidRDefault="0085732A">
            <w:pPr>
              <w:rPr>
                <w:color w:val="000000"/>
              </w:rPr>
            </w:pPr>
          </w:p>
        </w:tc>
        <w:tc>
          <w:tcPr>
            <w:tcW w:w="2552" w:type="dxa"/>
            <w:vAlign w:val="center"/>
          </w:tcPr>
          <w:p w14:paraId="28B227E4" w14:textId="77777777" w:rsidR="0085732A" w:rsidRPr="00302E20" w:rsidRDefault="0085732A">
            <w:pPr>
              <w:rPr>
                <w:color w:val="000000"/>
              </w:rPr>
            </w:pPr>
          </w:p>
        </w:tc>
        <w:tc>
          <w:tcPr>
            <w:tcW w:w="1276" w:type="dxa"/>
            <w:vAlign w:val="center"/>
          </w:tcPr>
          <w:p w14:paraId="28B227E5" w14:textId="77777777" w:rsidR="0085732A" w:rsidRPr="00302E20" w:rsidRDefault="0085732A">
            <w:pPr>
              <w:rPr>
                <w:color w:val="000000"/>
              </w:rPr>
            </w:pPr>
          </w:p>
        </w:tc>
      </w:tr>
      <w:tr w:rsidR="00B3393A" w14:paraId="28B227EB" w14:textId="77777777" w:rsidTr="0036571E">
        <w:trPr>
          <w:trHeight w:val="630"/>
        </w:trPr>
        <w:tc>
          <w:tcPr>
            <w:tcW w:w="2518" w:type="dxa"/>
            <w:vAlign w:val="center"/>
          </w:tcPr>
          <w:p w14:paraId="28B227E7" w14:textId="77777777" w:rsidR="0085732A" w:rsidRPr="00302E20" w:rsidRDefault="00F02172">
            <w:pPr>
              <w:autoSpaceDE w:val="0"/>
              <w:autoSpaceDN w:val="0"/>
              <w:adjustRightInd w:val="0"/>
              <w:rPr>
                <w:lang w:eastAsia="en-GB"/>
              </w:rPr>
            </w:pPr>
            <w:r>
              <w:rPr>
                <w:lang w:eastAsia="en-GB"/>
              </w:rPr>
              <w:t>Offshore Transmission Owners</w:t>
            </w:r>
          </w:p>
        </w:tc>
        <w:tc>
          <w:tcPr>
            <w:tcW w:w="2126" w:type="dxa"/>
            <w:vAlign w:val="center"/>
          </w:tcPr>
          <w:p w14:paraId="28B227E8" w14:textId="77777777" w:rsidR="0085732A" w:rsidRPr="00302E20" w:rsidRDefault="0085732A">
            <w:pPr>
              <w:rPr>
                <w:color w:val="000000"/>
              </w:rPr>
            </w:pPr>
          </w:p>
        </w:tc>
        <w:tc>
          <w:tcPr>
            <w:tcW w:w="2552" w:type="dxa"/>
            <w:vAlign w:val="center"/>
          </w:tcPr>
          <w:p w14:paraId="28B227E9" w14:textId="77777777" w:rsidR="0085732A" w:rsidRPr="00302E20" w:rsidRDefault="0085732A">
            <w:pPr>
              <w:rPr>
                <w:color w:val="000000"/>
              </w:rPr>
            </w:pPr>
          </w:p>
        </w:tc>
        <w:tc>
          <w:tcPr>
            <w:tcW w:w="1276" w:type="dxa"/>
            <w:vAlign w:val="center"/>
          </w:tcPr>
          <w:p w14:paraId="28B227EA" w14:textId="77777777" w:rsidR="0085732A" w:rsidRPr="00302E20" w:rsidRDefault="0085732A">
            <w:pPr>
              <w:rPr>
                <w:color w:val="000000"/>
              </w:rPr>
            </w:pPr>
          </w:p>
        </w:tc>
      </w:tr>
      <w:tr w:rsidR="00E521BB" w14:paraId="58791695" w14:textId="77777777" w:rsidTr="0036571E">
        <w:trPr>
          <w:trHeight w:val="630"/>
          <w:ins w:id="0" w:author="Steve Baker [NESO]" w:date="2025-10-16T11:54:00Z" w16du:dateUtc="2025-10-16T10:54:00Z"/>
        </w:trPr>
        <w:tc>
          <w:tcPr>
            <w:tcW w:w="2518" w:type="dxa"/>
            <w:vAlign w:val="center"/>
          </w:tcPr>
          <w:p w14:paraId="7D38B668" w14:textId="69E333D5" w:rsidR="00E521BB" w:rsidRDefault="0036571E">
            <w:pPr>
              <w:autoSpaceDE w:val="0"/>
              <w:autoSpaceDN w:val="0"/>
              <w:adjustRightInd w:val="0"/>
              <w:rPr>
                <w:ins w:id="1" w:author="Steve Baker [NESO]" w:date="2025-10-16T11:54:00Z" w16du:dateUtc="2025-10-16T10:54:00Z"/>
                <w:lang w:eastAsia="en-GB"/>
              </w:rPr>
            </w:pPr>
            <w:ins w:id="2" w:author="Steve Baker [NESO]" w:date="2025-10-16T11:55:00Z" w16du:dateUtc="2025-10-16T10:55:00Z">
              <w:r>
                <w:rPr>
                  <w:rStyle w:val="normaltextrun"/>
                  <w:rFonts w:cs="Arial"/>
                  <w:color w:val="D13438"/>
                  <w:u w:val="single"/>
                  <w:shd w:val="clear" w:color="auto" w:fill="FFFFFF"/>
                  <w:lang w:val="en-US"/>
                </w:rPr>
                <w:t>Competitively Appointed Transmission Owners</w:t>
              </w:r>
              <w:r>
                <w:rPr>
                  <w:rStyle w:val="normaltextrun"/>
                  <w:rFonts w:cs="Arial"/>
                  <w:color w:val="D13438"/>
                  <w:u w:val="single"/>
                  <w:shd w:val="clear" w:color="auto" w:fill="FFFFFF"/>
                </w:rPr>
                <w:t> </w:t>
              </w:r>
              <w:r>
                <w:rPr>
                  <w:rStyle w:val="eop"/>
                  <w:rFonts w:cs="Arial"/>
                  <w:color w:val="D13438"/>
                  <w:shd w:val="clear" w:color="auto" w:fill="FFFFFF"/>
                </w:rPr>
                <w:t> </w:t>
              </w:r>
            </w:ins>
          </w:p>
        </w:tc>
        <w:tc>
          <w:tcPr>
            <w:tcW w:w="2126" w:type="dxa"/>
            <w:vAlign w:val="center"/>
          </w:tcPr>
          <w:p w14:paraId="03BAAAC5" w14:textId="77777777" w:rsidR="00E521BB" w:rsidRPr="00302E20" w:rsidRDefault="00E521BB">
            <w:pPr>
              <w:rPr>
                <w:ins w:id="3" w:author="Steve Baker [NESO]" w:date="2025-10-16T11:54:00Z" w16du:dateUtc="2025-10-16T10:54:00Z"/>
                <w:color w:val="000000"/>
              </w:rPr>
            </w:pPr>
          </w:p>
        </w:tc>
        <w:tc>
          <w:tcPr>
            <w:tcW w:w="2552" w:type="dxa"/>
            <w:vAlign w:val="center"/>
          </w:tcPr>
          <w:p w14:paraId="2B360C21" w14:textId="77777777" w:rsidR="00E521BB" w:rsidRPr="00302E20" w:rsidRDefault="00E521BB">
            <w:pPr>
              <w:rPr>
                <w:ins w:id="4" w:author="Steve Baker [NESO]" w:date="2025-10-16T11:54:00Z" w16du:dateUtc="2025-10-16T10:54:00Z"/>
                <w:color w:val="000000"/>
              </w:rPr>
            </w:pPr>
          </w:p>
        </w:tc>
        <w:tc>
          <w:tcPr>
            <w:tcW w:w="1276" w:type="dxa"/>
            <w:vAlign w:val="center"/>
          </w:tcPr>
          <w:p w14:paraId="537C092E" w14:textId="77777777" w:rsidR="00E521BB" w:rsidRPr="00302E20" w:rsidRDefault="00E521BB">
            <w:pPr>
              <w:rPr>
                <w:ins w:id="5" w:author="Steve Baker [NESO]" w:date="2025-10-16T11:54:00Z" w16du:dateUtc="2025-10-16T10:54:00Z"/>
                <w:color w:val="000000"/>
              </w:rPr>
            </w:pPr>
          </w:p>
        </w:tc>
      </w:tr>
    </w:tbl>
    <w:p w14:paraId="28B227EC" w14:textId="77777777" w:rsidR="0085732A" w:rsidRPr="00302E20" w:rsidRDefault="0085732A"/>
    <w:p w14:paraId="28B227ED" w14:textId="77777777" w:rsidR="0085732A" w:rsidRPr="00D048DC" w:rsidRDefault="00F02172">
      <w:pPr>
        <w:pStyle w:val="Heading6"/>
        <w:spacing w:before="0" w:after="0"/>
        <w:rPr>
          <w:i/>
        </w:rPr>
      </w:pPr>
      <w:r w:rsidRPr="00D048DC">
        <w:rPr>
          <w:i/>
        </w:rPr>
        <w:t>STC Procedure Change Control History</w:t>
      </w:r>
    </w:p>
    <w:p w14:paraId="28B227EE" w14:textId="77777777" w:rsidR="0085732A" w:rsidRPr="00302E20" w:rsidRDefault="0085732A">
      <w:pPr>
        <w:spacing w:after="0"/>
        <w:rPr>
          <w:b/>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843"/>
        <w:gridCol w:w="5387"/>
      </w:tblGrid>
      <w:tr w:rsidR="00B3393A" w14:paraId="28B227F2" w14:textId="77777777" w:rsidTr="0085732A">
        <w:tc>
          <w:tcPr>
            <w:tcW w:w="1242" w:type="dxa"/>
          </w:tcPr>
          <w:p w14:paraId="28B227EF" w14:textId="77777777" w:rsidR="0085732A" w:rsidRPr="00302E20" w:rsidRDefault="00F02172">
            <w:r w:rsidRPr="00302E20">
              <w:t xml:space="preserve">Issue </w:t>
            </w:r>
            <w:r>
              <w:t>00</w:t>
            </w:r>
            <w:r w:rsidRPr="00302E20">
              <w:t>1</w:t>
            </w:r>
          </w:p>
        </w:tc>
        <w:tc>
          <w:tcPr>
            <w:tcW w:w="1843" w:type="dxa"/>
          </w:tcPr>
          <w:p w14:paraId="28B227F0" w14:textId="77777777" w:rsidR="0085732A" w:rsidRPr="00302E20" w:rsidRDefault="00F02172">
            <w:r>
              <w:t>20/11/2013</w:t>
            </w:r>
          </w:p>
        </w:tc>
        <w:tc>
          <w:tcPr>
            <w:tcW w:w="5387" w:type="dxa"/>
          </w:tcPr>
          <w:p w14:paraId="28B227F1" w14:textId="77777777" w:rsidR="0085732A" w:rsidRPr="00302E20" w:rsidRDefault="00F02172">
            <w:pPr>
              <w:pStyle w:val="Header"/>
              <w:tabs>
                <w:tab w:val="clear" w:pos="4153"/>
                <w:tab w:val="clear" w:pos="8306"/>
              </w:tabs>
            </w:pPr>
            <w:r>
              <w:t>New STCP – PM067</w:t>
            </w:r>
          </w:p>
        </w:tc>
      </w:tr>
      <w:tr w:rsidR="00B3393A" w14:paraId="28B227F6" w14:textId="77777777" w:rsidTr="0085732A">
        <w:tc>
          <w:tcPr>
            <w:tcW w:w="1242" w:type="dxa"/>
          </w:tcPr>
          <w:p w14:paraId="28B227F3" w14:textId="77777777" w:rsidR="0085732A" w:rsidRPr="00302E20" w:rsidRDefault="00F02172">
            <w:r>
              <w:t>Issue 002</w:t>
            </w:r>
          </w:p>
        </w:tc>
        <w:tc>
          <w:tcPr>
            <w:tcW w:w="1843" w:type="dxa"/>
          </w:tcPr>
          <w:p w14:paraId="28B227F4" w14:textId="77777777" w:rsidR="0085732A" w:rsidRDefault="00F02172">
            <w:r>
              <w:t>04/11/2015</w:t>
            </w:r>
          </w:p>
        </w:tc>
        <w:tc>
          <w:tcPr>
            <w:tcW w:w="5387" w:type="dxa"/>
          </w:tcPr>
          <w:p w14:paraId="28B227F5" w14:textId="77777777" w:rsidR="0085732A" w:rsidRDefault="00F02172">
            <w:pPr>
              <w:pStyle w:val="Header"/>
              <w:tabs>
                <w:tab w:val="clear" w:pos="4153"/>
                <w:tab w:val="clear" w:pos="8306"/>
              </w:tabs>
            </w:pPr>
            <w:r>
              <w:t>Issue 002 incorporating PM084</w:t>
            </w:r>
          </w:p>
        </w:tc>
      </w:tr>
      <w:tr w:rsidR="00B3393A" w14:paraId="28B227FA" w14:textId="77777777" w:rsidTr="0085732A">
        <w:tc>
          <w:tcPr>
            <w:tcW w:w="1242" w:type="dxa"/>
          </w:tcPr>
          <w:p w14:paraId="28B227F7" w14:textId="77777777" w:rsidR="0085732A" w:rsidRDefault="00F02172">
            <w:r>
              <w:t>Issue 003</w:t>
            </w:r>
          </w:p>
        </w:tc>
        <w:tc>
          <w:tcPr>
            <w:tcW w:w="1843" w:type="dxa"/>
          </w:tcPr>
          <w:p w14:paraId="28B227F8" w14:textId="77777777" w:rsidR="0085732A" w:rsidRDefault="00F02172">
            <w:r>
              <w:t>01/04/2019</w:t>
            </w:r>
          </w:p>
        </w:tc>
        <w:tc>
          <w:tcPr>
            <w:tcW w:w="5387" w:type="dxa"/>
          </w:tcPr>
          <w:p w14:paraId="28B227F9" w14:textId="77777777" w:rsidR="0085732A" w:rsidRDefault="00F02172">
            <w:pPr>
              <w:pStyle w:val="Header"/>
              <w:tabs>
                <w:tab w:val="clear" w:pos="4153"/>
                <w:tab w:val="clear" w:pos="8306"/>
              </w:tabs>
            </w:pPr>
            <w:r>
              <w:t>Issue 003 incorporating National Grid Legal Separation changes</w:t>
            </w:r>
          </w:p>
        </w:tc>
      </w:tr>
      <w:tr w:rsidR="00B3393A" w14:paraId="28B227FE" w14:textId="77777777" w:rsidTr="0085732A">
        <w:tc>
          <w:tcPr>
            <w:tcW w:w="1242" w:type="dxa"/>
          </w:tcPr>
          <w:p w14:paraId="28B227FB" w14:textId="77777777" w:rsidR="0085732A" w:rsidRDefault="00F02172">
            <w:r>
              <w:t>Issue 004</w:t>
            </w:r>
          </w:p>
        </w:tc>
        <w:tc>
          <w:tcPr>
            <w:tcW w:w="1843" w:type="dxa"/>
          </w:tcPr>
          <w:p w14:paraId="28B227FC" w14:textId="77777777" w:rsidR="0085732A" w:rsidRDefault="00F02172">
            <w:r>
              <w:t>29/10/2020</w:t>
            </w:r>
          </w:p>
        </w:tc>
        <w:tc>
          <w:tcPr>
            <w:tcW w:w="5387" w:type="dxa"/>
          </w:tcPr>
          <w:p w14:paraId="28B227FD" w14:textId="77777777" w:rsidR="0085732A" w:rsidRPr="00C808EE" w:rsidRDefault="00F02172" w:rsidP="0085732A">
            <w:pPr>
              <w:spacing w:after="240"/>
              <w:rPr>
                <w:rFonts w:cs="Arial"/>
              </w:rPr>
            </w:pPr>
            <w:r w:rsidRPr="00C808EE">
              <w:rPr>
                <w:rFonts w:cs="Arial"/>
              </w:rPr>
              <w:t>Annual Charge Setting - data submission flexibility</w:t>
            </w:r>
          </w:p>
        </w:tc>
      </w:tr>
      <w:tr w:rsidR="004B088A" w14:paraId="1120FFD4" w14:textId="77777777" w:rsidTr="0085732A">
        <w:tc>
          <w:tcPr>
            <w:tcW w:w="1242" w:type="dxa"/>
          </w:tcPr>
          <w:p w14:paraId="58C51C21" w14:textId="16D4291F" w:rsidR="004B088A" w:rsidRDefault="004B088A">
            <w:r>
              <w:t>Issue 005</w:t>
            </w:r>
          </w:p>
        </w:tc>
        <w:tc>
          <w:tcPr>
            <w:tcW w:w="1843" w:type="dxa"/>
          </w:tcPr>
          <w:p w14:paraId="1CD51653" w14:textId="4AED96A6" w:rsidR="004B088A" w:rsidRDefault="004B088A">
            <w:r>
              <w:t>01/07/2021</w:t>
            </w:r>
          </w:p>
        </w:tc>
        <w:tc>
          <w:tcPr>
            <w:tcW w:w="5387" w:type="dxa"/>
          </w:tcPr>
          <w:p w14:paraId="35C63D0E" w14:textId="52CFB945" w:rsidR="004B088A" w:rsidRPr="00841D78" w:rsidRDefault="00841D78" w:rsidP="000F0ABA">
            <w:pPr>
              <w:rPr>
                <w:rFonts w:cs="Arial"/>
                <w:bCs/>
                <w:iCs/>
              </w:rPr>
            </w:pPr>
            <w:r w:rsidRPr="000F0ABA">
              <w:rPr>
                <w:bCs/>
                <w:iCs/>
              </w:rPr>
              <w:t>Revenue Forecast Information Provision</w:t>
            </w:r>
          </w:p>
        </w:tc>
      </w:tr>
      <w:tr w:rsidR="003D1805" w14:paraId="66B870D1" w14:textId="77777777" w:rsidTr="0085732A">
        <w:tc>
          <w:tcPr>
            <w:tcW w:w="1242" w:type="dxa"/>
          </w:tcPr>
          <w:p w14:paraId="08537FF1" w14:textId="65555AFD" w:rsidR="003D1805" w:rsidRDefault="003D1805" w:rsidP="003D1805">
            <w:r w:rsidRPr="006E5359">
              <w:t>Issue 00</w:t>
            </w:r>
            <w:r>
              <w:t>6</w:t>
            </w:r>
          </w:p>
        </w:tc>
        <w:tc>
          <w:tcPr>
            <w:tcW w:w="1843" w:type="dxa"/>
          </w:tcPr>
          <w:p w14:paraId="065FEAD0" w14:textId="32EE0BE4" w:rsidR="003D1805" w:rsidRDefault="00912C03" w:rsidP="003D1805">
            <w:r>
              <w:t>25</w:t>
            </w:r>
            <w:r w:rsidR="009C329C">
              <w:t>/04/2023</w:t>
            </w:r>
          </w:p>
        </w:tc>
        <w:tc>
          <w:tcPr>
            <w:tcW w:w="5387" w:type="dxa"/>
          </w:tcPr>
          <w:p w14:paraId="28BFF220" w14:textId="6FECDAC9" w:rsidR="003D1805" w:rsidRPr="000F0ABA" w:rsidRDefault="003D1805" w:rsidP="003D1805">
            <w:pPr>
              <w:rPr>
                <w:bCs/>
                <w:iCs/>
              </w:rPr>
            </w:pPr>
            <w:r w:rsidRPr="006E5359">
              <w:t>Issue 00</w:t>
            </w:r>
            <w:r>
              <w:t>6</w:t>
            </w:r>
            <w:r w:rsidRPr="006E5359">
              <w:t xml:space="preserve"> incorporating use of ‘The Company’ definition as made in the STC</w:t>
            </w:r>
            <w:r w:rsidR="00912C03">
              <w:t xml:space="preserve"> PM0130</w:t>
            </w:r>
          </w:p>
        </w:tc>
      </w:tr>
    </w:tbl>
    <w:p w14:paraId="28B227FF" w14:textId="77777777" w:rsidR="0085732A" w:rsidRPr="00302E20" w:rsidRDefault="0085732A">
      <w:pPr>
        <w:rPr>
          <w:b/>
        </w:rPr>
      </w:pPr>
    </w:p>
    <w:p w14:paraId="28B22800" w14:textId="77777777" w:rsidR="0085732A" w:rsidRPr="00302E20" w:rsidRDefault="0085732A"/>
    <w:p w14:paraId="28B22801" w14:textId="77777777" w:rsidR="0085732A" w:rsidRPr="00302E20" w:rsidRDefault="0085732A"/>
    <w:p w14:paraId="28B22802" w14:textId="77777777" w:rsidR="0085732A" w:rsidRPr="00302E20" w:rsidRDefault="0085732A"/>
    <w:p w14:paraId="28B22803" w14:textId="77777777" w:rsidR="0085732A" w:rsidRPr="00302E20" w:rsidRDefault="0085732A">
      <w:pPr>
        <w:pStyle w:val="SalientIssuesNumbered"/>
        <w:widowControl/>
        <w:numPr>
          <w:ilvl w:val="0"/>
          <w:numId w:val="0"/>
        </w:numPr>
        <w:spacing w:after="120"/>
        <w:rPr>
          <w:snapToGrid/>
        </w:rPr>
        <w:sectPr w:rsidR="0085732A" w:rsidRPr="00302E20">
          <w:headerReference w:type="default" r:id="rId11"/>
          <w:footerReference w:type="even" r:id="rId12"/>
          <w:footerReference w:type="default" r:id="rId13"/>
          <w:pgSz w:w="11906" w:h="16838"/>
          <w:pgMar w:top="1440" w:right="1800" w:bottom="1440" w:left="1800" w:header="720" w:footer="720" w:gutter="0"/>
          <w:cols w:space="720"/>
        </w:sectPr>
      </w:pPr>
    </w:p>
    <w:p w14:paraId="28B22804" w14:textId="77777777" w:rsidR="0085732A" w:rsidRPr="00302E20" w:rsidRDefault="00F02172">
      <w:pPr>
        <w:pStyle w:val="Heading1"/>
      </w:pPr>
      <w:r w:rsidRPr="00302E20">
        <w:lastRenderedPageBreak/>
        <w:t xml:space="preserve">Introduction </w:t>
      </w:r>
    </w:p>
    <w:p w14:paraId="28B22805" w14:textId="77777777" w:rsidR="0085732A" w:rsidRPr="00302E20" w:rsidRDefault="00F02172">
      <w:pPr>
        <w:pStyle w:val="Heading2"/>
      </w:pPr>
      <w:r w:rsidRPr="00302E20">
        <w:t>Scope</w:t>
      </w:r>
    </w:p>
    <w:p w14:paraId="28B22806" w14:textId="4D825374" w:rsidR="0085732A" w:rsidRPr="00302E20" w:rsidRDefault="00F02172" w:rsidP="42BFB4E0">
      <w:pPr>
        <w:pStyle w:val="Heading3"/>
        <w:tabs>
          <w:tab w:val="num" w:pos="851"/>
        </w:tabs>
        <w:ind w:left="851" w:hanging="851"/>
      </w:pPr>
      <w:r w:rsidRPr="00302E20">
        <w:t xml:space="preserve">This document describes the data exchange process between </w:t>
      </w:r>
      <w:r w:rsidR="003D1805">
        <w:t>The Company</w:t>
      </w:r>
      <w:r w:rsidR="003D1805" w:rsidRPr="003D1805">
        <w:t>, as defined in the STC and meaning the licence holder with system operator responsibilities,</w:t>
      </w:r>
      <w:r w:rsidRPr="00302E20">
        <w:t xml:space="preserve"> and</w:t>
      </w:r>
      <w:r>
        <w:t xml:space="preserve"> </w:t>
      </w:r>
      <w:r w:rsidRPr="00302E20">
        <w:t>TOs</w:t>
      </w:r>
      <w:r>
        <w:t xml:space="preserve"> which is</w:t>
      </w:r>
      <w:r w:rsidRPr="00302E20">
        <w:t xml:space="preserve"> required so that </w:t>
      </w:r>
      <w:r w:rsidR="003D1805">
        <w:t>The Company</w:t>
      </w:r>
      <w:r w:rsidRPr="00302E20">
        <w:t xml:space="preserve"> can </w:t>
      </w:r>
      <w:r>
        <w:t xml:space="preserve">regularly publish the forecast annual revenue for all TOs </w:t>
      </w:r>
      <w:r w:rsidR="004A579B">
        <w:t xml:space="preserve">for the </w:t>
      </w:r>
      <w:r w:rsidR="002D334F">
        <w:t>upcoming f</w:t>
      </w:r>
      <w:r w:rsidR="004A579B">
        <w:t xml:space="preserve">inancial </w:t>
      </w:r>
      <w:r w:rsidR="002D334F">
        <w:t>y</w:t>
      </w:r>
      <w:r w:rsidR="004A579B">
        <w:t xml:space="preserve">ear and the five </w:t>
      </w:r>
      <w:r w:rsidR="007B5ECE">
        <w:t>f</w:t>
      </w:r>
      <w:r w:rsidR="004A579B">
        <w:t xml:space="preserve">inancial </w:t>
      </w:r>
      <w:r w:rsidR="007B5ECE">
        <w:t>y</w:t>
      </w:r>
      <w:r w:rsidR="004A579B">
        <w:t>ears which follow it</w:t>
      </w:r>
      <w:r>
        <w:t>.</w:t>
      </w:r>
    </w:p>
    <w:p w14:paraId="28B22807" w14:textId="29BBBF90" w:rsidR="0085732A" w:rsidRDefault="00F02172" w:rsidP="0085732A">
      <w:pPr>
        <w:pStyle w:val="Heading3"/>
        <w:numPr>
          <w:ilvl w:val="0"/>
          <w:numId w:val="13"/>
        </w:numPr>
        <w:tabs>
          <w:tab w:val="clear" w:pos="360"/>
          <w:tab w:val="num" w:pos="851"/>
          <w:tab w:val="num" w:pos="1080"/>
        </w:tabs>
        <w:ind w:left="851" w:firstLine="0"/>
      </w:pPr>
      <w:r>
        <w:t xml:space="preserve">This procedure applies to all </w:t>
      </w:r>
      <w:r w:rsidRPr="00302E20">
        <w:t>TOs</w:t>
      </w:r>
      <w:r>
        <w:t xml:space="preserve"> in respect of this data exchange process</w:t>
      </w:r>
      <w:r w:rsidR="009B31DB">
        <w:t xml:space="preserve">, however some </w:t>
      </w:r>
      <w:r w:rsidR="00070411">
        <w:t xml:space="preserve">items specific to </w:t>
      </w:r>
      <w:r w:rsidR="00CD1ED4">
        <w:t>Offshore Transmission Operators (</w:t>
      </w:r>
      <w:r w:rsidR="00070411">
        <w:t>OFTOs</w:t>
      </w:r>
      <w:r w:rsidR="00CD1ED4">
        <w:t>)</w:t>
      </w:r>
      <w:r w:rsidR="00070411">
        <w:t xml:space="preserve"> are indicated accordingly</w:t>
      </w:r>
      <w:r w:rsidRPr="00302E20">
        <w:t xml:space="preserve">. </w:t>
      </w:r>
    </w:p>
    <w:p w14:paraId="28B22808" w14:textId="77777777" w:rsidR="0085732A" w:rsidRDefault="00F02172" w:rsidP="0085732A">
      <w:pPr>
        <w:pStyle w:val="Heading3"/>
        <w:numPr>
          <w:ilvl w:val="0"/>
          <w:numId w:val="13"/>
        </w:numPr>
        <w:tabs>
          <w:tab w:val="clear" w:pos="360"/>
          <w:tab w:val="num" w:pos="851"/>
          <w:tab w:val="num" w:pos="1080"/>
        </w:tabs>
        <w:ind w:left="851" w:firstLine="0"/>
      </w:pPr>
      <w:r>
        <w:t>Reporting of information by the TOs is to be routinely twice a year with additional reports by exception.</w:t>
      </w:r>
    </w:p>
    <w:p w14:paraId="28B2280B" w14:textId="1BC85AA1" w:rsidR="0085732A" w:rsidRDefault="00F02172" w:rsidP="21537AFD">
      <w:pPr>
        <w:pStyle w:val="Heading3"/>
        <w:ind w:left="851" w:hanging="851"/>
      </w:pPr>
      <w:r>
        <w:rPr>
          <w:rFonts w:cs="Arial"/>
        </w:rPr>
        <w:t>The TOs</w:t>
      </w:r>
      <w:r w:rsidR="009A737C">
        <w:rPr>
          <w:rFonts w:cs="Arial"/>
        </w:rPr>
        <w:t>’</w:t>
      </w:r>
      <w:r>
        <w:rPr>
          <w:rFonts w:cs="Arial"/>
        </w:rPr>
        <w:t xml:space="preserve"> annual revenue informs, with other things, the Transmission Network Use of System</w:t>
      </w:r>
      <w:r w:rsidR="00807055">
        <w:rPr>
          <w:rFonts w:cs="Arial"/>
        </w:rPr>
        <w:t xml:space="preserve"> (TNUoS)</w:t>
      </w:r>
      <w:r>
        <w:rPr>
          <w:rFonts w:cs="Arial"/>
        </w:rPr>
        <w:t xml:space="preserve"> Charges as defined in and payable by Users</w:t>
      </w:r>
      <w:r w:rsidR="00F92B7B">
        <w:rPr>
          <w:rFonts w:cs="Arial"/>
        </w:rPr>
        <w:t xml:space="preserve"> (as defined in the CUSC)</w:t>
      </w:r>
      <w:r>
        <w:rPr>
          <w:rFonts w:cs="Arial"/>
        </w:rPr>
        <w:t xml:space="preserve"> in accordance with CUSC. As</w:t>
      </w:r>
      <w:r w:rsidR="5F6DB6AA" w:rsidRPr="21537AFD">
        <w:rPr>
          <w:rFonts w:cs="Arial"/>
        </w:rPr>
        <w:t>,</w:t>
      </w:r>
      <w:r>
        <w:rPr>
          <w:rFonts w:cs="Arial"/>
        </w:rPr>
        <w:t xml:space="preserve"> in accordance with STCP 13-1</w:t>
      </w:r>
      <w:r w:rsidR="79D9240F" w:rsidRPr="21537AFD">
        <w:rPr>
          <w:rFonts w:cs="Arial"/>
        </w:rPr>
        <w:t>,</w:t>
      </w:r>
      <w:r>
        <w:rPr>
          <w:rFonts w:cs="Arial"/>
        </w:rPr>
        <w:t xml:space="preserve"> the </w:t>
      </w:r>
      <w:r w:rsidR="009A737C">
        <w:rPr>
          <w:rFonts w:cs="Arial"/>
        </w:rPr>
        <w:t>’</w:t>
      </w:r>
      <w:r>
        <w:rPr>
          <w:rFonts w:cs="Arial"/>
        </w:rPr>
        <w:t xml:space="preserve"> </w:t>
      </w:r>
      <w:r w:rsidR="0F1F85D9" w:rsidRPr="21537AFD">
        <w:rPr>
          <w:rFonts w:cs="Arial"/>
        </w:rPr>
        <w:t xml:space="preserve">TO </w:t>
      </w:r>
      <w:r>
        <w:rPr>
          <w:rFonts w:cs="Arial"/>
        </w:rPr>
        <w:t xml:space="preserve">General System Charges paid </w:t>
      </w:r>
      <w:r w:rsidR="1D41F898" w:rsidRPr="21537AFD">
        <w:rPr>
          <w:rFonts w:cs="Arial"/>
        </w:rPr>
        <w:t xml:space="preserve">to Onshore TOs </w:t>
      </w:r>
      <w:r>
        <w:rPr>
          <w:rFonts w:cs="Arial"/>
        </w:rPr>
        <w:t>reflect the TNUoS charges as invoiced under CUSC, t</w:t>
      </w:r>
      <w:r w:rsidRPr="1E90228B">
        <w:rPr>
          <w:rFonts w:cs="Arial"/>
        </w:rPr>
        <w:t xml:space="preserve">his document outlines within section 3.5 additional data provided by </w:t>
      </w:r>
      <w:r w:rsidR="003D1805">
        <w:rPr>
          <w:rFonts w:cs="Arial"/>
        </w:rPr>
        <w:t>The Company</w:t>
      </w:r>
      <w:r w:rsidRPr="1E90228B">
        <w:rPr>
          <w:rFonts w:cs="Arial"/>
        </w:rPr>
        <w:t xml:space="preserve"> to </w:t>
      </w:r>
      <w:r w:rsidR="00C821BC">
        <w:rPr>
          <w:rFonts w:cs="Arial"/>
        </w:rPr>
        <w:t>O</w:t>
      </w:r>
      <w:r w:rsidRPr="1E90228B">
        <w:rPr>
          <w:rFonts w:cs="Arial"/>
        </w:rPr>
        <w:t>nshore TOs</w:t>
      </w:r>
      <w:r w:rsidR="00842CEC">
        <w:rPr>
          <w:rFonts w:cs="Arial"/>
        </w:rPr>
        <w:t xml:space="preserve"> monthly, quarterly and annually</w:t>
      </w:r>
      <w:r w:rsidR="00210B8D">
        <w:rPr>
          <w:rFonts w:cs="Arial"/>
        </w:rPr>
        <w:t xml:space="preserve"> to </w:t>
      </w:r>
      <w:r w:rsidR="000E2503">
        <w:rPr>
          <w:rFonts w:cs="Arial"/>
        </w:rPr>
        <w:t xml:space="preserve">enhance </w:t>
      </w:r>
      <w:r w:rsidR="00DB6396">
        <w:rPr>
          <w:rFonts w:cs="Arial"/>
        </w:rPr>
        <w:t xml:space="preserve">the TOs’ </w:t>
      </w:r>
      <w:r w:rsidR="000E2503">
        <w:rPr>
          <w:rFonts w:cs="Arial"/>
        </w:rPr>
        <w:t xml:space="preserve">visibility of the applicable </w:t>
      </w:r>
      <w:r w:rsidR="00E55E4B">
        <w:rPr>
          <w:rFonts w:cs="Arial"/>
        </w:rPr>
        <w:t xml:space="preserve">TNUoS forecasting and invoicing </w:t>
      </w:r>
      <w:r w:rsidR="000E2503">
        <w:rPr>
          <w:rFonts w:cs="Arial"/>
        </w:rPr>
        <w:t>processes</w:t>
      </w:r>
      <w:r>
        <w:rPr>
          <w:rFonts w:cs="Arial"/>
        </w:rPr>
        <w:t>.</w:t>
      </w:r>
    </w:p>
    <w:p w14:paraId="28B22812" w14:textId="77777777" w:rsidR="0085732A" w:rsidRPr="00302E20" w:rsidRDefault="0085732A" w:rsidP="0085732A">
      <w:pPr>
        <w:pStyle w:val="Heading3"/>
        <w:numPr>
          <w:ilvl w:val="0"/>
          <w:numId w:val="0"/>
        </w:numPr>
        <w:tabs>
          <w:tab w:val="num" w:pos="1080"/>
        </w:tabs>
        <w:ind w:left="851"/>
      </w:pPr>
    </w:p>
    <w:p w14:paraId="28B22814" w14:textId="77777777" w:rsidR="0085732A" w:rsidRPr="00302E20" w:rsidRDefault="00F02172">
      <w:pPr>
        <w:pStyle w:val="Heading2"/>
        <w:jc w:val="both"/>
      </w:pPr>
      <w:r w:rsidRPr="00302E20">
        <w:t xml:space="preserve">Objectives </w:t>
      </w:r>
    </w:p>
    <w:p w14:paraId="28B22815" w14:textId="2EEF04BE" w:rsidR="0085732A" w:rsidRPr="00302E20" w:rsidRDefault="00F02172" w:rsidP="21537AFD">
      <w:pPr>
        <w:pStyle w:val="Heading3"/>
        <w:tabs>
          <w:tab w:val="left" w:pos="851"/>
        </w:tabs>
        <w:ind w:left="851" w:hanging="851"/>
      </w:pPr>
      <w:r w:rsidRPr="00302E20">
        <w:t xml:space="preserve">The objective of this document is to provide for </w:t>
      </w:r>
      <w:r>
        <w:t xml:space="preserve">an </w:t>
      </w:r>
      <w:r w:rsidRPr="00302E20">
        <w:t xml:space="preserve">effective data exchange between </w:t>
      </w:r>
      <w:r w:rsidR="003D1805">
        <w:t>The Company</w:t>
      </w:r>
      <w:r w:rsidRPr="00302E20">
        <w:t xml:space="preserve"> and TOs to enable </w:t>
      </w:r>
      <w:r w:rsidR="003D1805">
        <w:t>The Company</w:t>
      </w:r>
      <w:r w:rsidRPr="00302E20">
        <w:t xml:space="preserve"> to </w:t>
      </w:r>
      <w:r>
        <w:t xml:space="preserve">regularly publish the forecast revenues </w:t>
      </w:r>
      <w:r w:rsidR="00CC20E7">
        <w:t>for</w:t>
      </w:r>
      <w:r>
        <w:t xml:space="preserve"> each TO for </w:t>
      </w:r>
      <w:r w:rsidR="00B6592B">
        <w:t xml:space="preserve">Financial Year Y+1 and </w:t>
      </w:r>
      <w:r>
        <w:t>the five years</w:t>
      </w:r>
      <w:r w:rsidR="00E753A1">
        <w:t xml:space="preserve"> from Financial Year Y+2 onwards</w:t>
      </w:r>
      <w:r w:rsidR="00BF020A">
        <w:t xml:space="preserve"> on a rolling basis</w:t>
      </w:r>
      <w:r>
        <w:t xml:space="preserve">, so that parties that pay TNUoS charges can understand future changes. It also has the objective of </w:t>
      </w:r>
      <w:r w:rsidR="003D1805">
        <w:t>The Company</w:t>
      </w:r>
      <w:r>
        <w:t xml:space="preserve"> providing </w:t>
      </w:r>
      <w:r w:rsidR="00750E10">
        <w:t xml:space="preserve">additional </w:t>
      </w:r>
      <w:r>
        <w:t xml:space="preserve">data to the </w:t>
      </w:r>
      <w:r w:rsidR="4AF14580">
        <w:t>O</w:t>
      </w:r>
      <w:r>
        <w:t>nshore TOs so that they have visibility of</w:t>
      </w:r>
      <w:r w:rsidR="00012FF4">
        <w:t xml:space="preserve"> year to date </w:t>
      </w:r>
      <w:r w:rsidR="00012FF4" w:rsidRPr="00012FF4">
        <w:t>revenue forecast</w:t>
      </w:r>
      <w:r w:rsidR="00012FF4">
        <w:t>,</w:t>
      </w:r>
      <w:r w:rsidR="00012FF4" w:rsidRPr="00012FF4">
        <w:t xml:space="preserve"> revenue distribution and ongoing reconciliation data.</w:t>
      </w:r>
    </w:p>
    <w:p w14:paraId="28B22816" w14:textId="37221AFB" w:rsidR="0085732A" w:rsidRPr="00302E20" w:rsidRDefault="00F02172" w:rsidP="0085732A">
      <w:pPr>
        <w:pStyle w:val="Heading3"/>
        <w:tabs>
          <w:tab w:val="clear" w:pos="0"/>
          <w:tab w:val="num" w:pos="851"/>
        </w:tabs>
        <w:ind w:left="851" w:hanging="851"/>
      </w:pPr>
      <w:r w:rsidRPr="00302E20">
        <w:t>To meet th</w:t>
      </w:r>
      <w:r w:rsidR="00012FF4">
        <w:t>ese</w:t>
      </w:r>
      <w:r w:rsidRPr="00302E20">
        <w:t xml:space="preserve"> objective</w:t>
      </w:r>
      <w:r w:rsidR="00012FF4">
        <w:t>s</w:t>
      </w:r>
      <w:r w:rsidRPr="00302E20">
        <w:t>, this document specifies the following:</w:t>
      </w:r>
    </w:p>
    <w:p w14:paraId="28B22817" w14:textId="2295C584" w:rsidR="0085732A" w:rsidRPr="00302E20" w:rsidRDefault="00F02172" w:rsidP="0085732A">
      <w:pPr>
        <w:pStyle w:val="Heading3"/>
        <w:numPr>
          <w:ilvl w:val="0"/>
          <w:numId w:val="8"/>
        </w:numPr>
        <w:spacing w:after="0"/>
      </w:pPr>
      <w:r w:rsidRPr="00302E20">
        <w:t xml:space="preserve">the responsibilities of </w:t>
      </w:r>
      <w:r w:rsidR="003D1805">
        <w:t>The Company</w:t>
      </w:r>
      <w:r w:rsidRPr="00302E20">
        <w:t xml:space="preserve"> and </w:t>
      </w:r>
      <w:r>
        <w:t xml:space="preserve"> </w:t>
      </w:r>
      <w:r w:rsidRPr="00302E20">
        <w:t>TOs in relation to data provision</w:t>
      </w:r>
      <w:r>
        <w:t>,</w:t>
      </w:r>
      <w:r w:rsidRPr="00302E20">
        <w:t xml:space="preserve"> related to the </w:t>
      </w:r>
      <w:r>
        <w:t>forecast of revenue</w:t>
      </w:r>
    </w:p>
    <w:p w14:paraId="28B22819" w14:textId="1DD7C598" w:rsidR="0085732A" w:rsidRDefault="00F02172" w:rsidP="0085732A">
      <w:pPr>
        <w:pStyle w:val="ListParagraph"/>
        <w:numPr>
          <w:ilvl w:val="0"/>
          <w:numId w:val="8"/>
        </w:numPr>
      </w:pPr>
      <w:r w:rsidRPr="00302E20">
        <w:t>the lines of communication to be used</w:t>
      </w:r>
      <w:r w:rsidR="00F76FE2">
        <w:t>, and</w:t>
      </w:r>
    </w:p>
    <w:p w14:paraId="28B2281B" w14:textId="66C72048" w:rsidR="0085732A" w:rsidRPr="002F71D0" w:rsidRDefault="00F02172" w:rsidP="0085732A">
      <w:r>
        <w:t>provision of data assurance statements</w:t>
      </w:r>
      <w:r w:rsidR="00535372">
        <w:t xml:space="preserve"> from </w:t>
      </w:r>
      <w:r w:rsidR="003D1805">
        <w:t>The Company</w:t>
      </w:r>
      <w:r w:rsidR="00535372">
        <w:t xml:space="preserve"> to </w:t>
      </w:r>
      <w:r w:rsidR="00A95C01">
        <w:t xml:space="preserve">Onshore </w:t>
      </w:r>
      <w:r w:rsidR="00535372">
        <w:t>TOs</w:t>
      </w:r>
      <w:r>
        <w:t>, inclusive of confirmation of controls and control changes</w:t>
      </w:r>
    </w:p>
    <w:p w14:paraId="28B2281C" w14:textId="77777777" w:rsidR="0085732A" w:rsidRPr="00302E20" w:rsidRDefault="00F02172">
      <w:pPr>
        <w:pStyle w:val="Heading1"/>
        <w:jc w:val="both"/>
      </w:pPr>
      <w:r w:rsidRPr="00302E20">
        <w:t>Key Definitions and Interpretation</w:t>
      </w:r>
    </w:p>
    <w:p w14:paraId="28B2281D" w14:textId="77777777" w:rsidR="0085732A" w:rsidRPr="00302E20" w:rsidRDefault="00F02172">
      <w:pPr>
        <w:pStyle w:val="Heading2"/>
        <w:jc w:val="both"/>
      </w:pPr>
      <w:r w:rsidRPr="00302E20">
        <w:t>For the purposes of STCP</w:t>
      </w:r>
      <w:r>
        <w:t>24</w:t>
      </w:r>
      <w:r w:rsidRPr="00302E20">
        <w:t>-1:</w:t>
      </w:r>
    </w:p>
    <w:p w14:paraId="28B2281E" w14:textId="77777777" w:rsidR="0085732A" w:rsidRPr="00F858DC" w:rsidRDefault="00F02172" w:rsidP="0085732A">
      <w:pPr>
        <w:pStyle w:val="Heading3"/>
        <w:tabs>
          <w:tab w:val="clear" w:pos="0"/>
          <w:tab w:val="num" w:pos="851"/>
        </w:tabs>
        <w:ind w:left="851" w:hanging="851"/>
      </w:pPr>
      <w:r w:rsidRPr="0056672D">
        <w:rPr>
          <w:b/>
        </w:rPr>
        <w:t xml:space="preserve">Transmission Owner </w:t>
      </w:r>
      <w:r>
        <w:rPr>
          <w:b/>
        </w:rPr>
        <w:t xml:space="preserve">(TO) </w:t>
      </w:r>
      <w:r w:rsidRPr="0056672D">
        <w:t>means the holder of an Electricity Transmission Licence under the authority of the Gas and Electricity Markets Authority (GEMA) pursuant to the Utilities Act 2000</w:t>
      </w:r>
      <w:r>
        <w:t>.</w:t>
      </w:r>
    </w:p>
    <w:p w14:paraId="28B2281F" w14:textId="3D6043C2" w:rsidR="0085732A" w:rsidRDefault="00F02172" w:rsidP="0085732A">
      <w:pPr>
        <w:pStyle w:val="Heading3"/>
        <w:tabs>
          <w:tab w:val="clear" w:pos="0"/>
          <w:tab w:val="num" w:pos="851"/>
        </w:tabs>
        <w:ind w:left="851" w:hanging="851"/>
      </w:pPr>
      <w:r w:rsidRPr="00CC1547">
        <w:rPr>
          <w:b/>
        </w:rPr>
        <w:t>Licence Terms</w:t>
      </w:r>
      <w:r>
        <w:t xml:space="preserve"> are the specific revenue items from the Transmission Owner Electricity Transportation Licence describing its allowed transmission revenue e.g. Revenue Correction (K</w:t>
      </w:r>
      <w:r w:rsidRPr="00CC1547">
        <w:rPr>
          <w:vertAlign w:val="subscript"/>
        </w:rPr>
        <w:t>t</w:t>
      </w:r>
      <w:r>
        <w:rPr>
          <w:vertAlign w:val="subscript"/>
        </w:rPr>
        <w:t xml:space="preserve"> </w:t>
      </w:r>
      <w:r>
        <w:t>).</w:t>
      </w:r>
    </w:p>
    <w:p w14:paraId="76127E29" w14:textId="190544A1" w:rsidR="00A52BA4" w:rsidRDefault="00BD5F56" w:rsidP="0085732A">
      <w:pPr>
        <w:pStyle w:val="Heading3"/>
        <w:tabs>
          <w:tab w:val="clear" w:pos="0"/>
          <w:tab w:val="num" w:pos="851"/>
        </w:tabs>
        <w:ind w:left="851" w:hanging="851"/>
        <w:rPr>
          <w:bCs/>
        </w:rPr>
      </w:pPr>
      <w:r>
        <w:rPr>
          <w:b/>
          <w:bCs/>
        </w:rPr>
        <w:t xml:space="preserve">Financial Year </w:t>
      </w:r>
      <w:r w:rsidR="00F32CAD">
        <w:rPr>
          <w:b/>
          <w:bCs/>
        </w:rPr>
        <w:t>Y</w:t>
      </w:r>
      <w:r w:rsidR="00F32CAD">
        <w:rPr>
          <w:bCs/>
        </w:rPr>
        <w:t xml:space="preserve"> means the current </w:t>
      </w:r>
      <w:r w:rsidR="00E16E24">
        <w:rPr>
          <w:bCs/>
        </w:rPr>
        <w:t>Financial Year</w:t>
      </w:r>
      <w:r w:rsidR="00F32CAD">
        <w:rPr>
          <w:bCs/>
        </w:rPr>
        <w:t xml:space="preserve"> beginning on 1</w:t>
      </w:r>
      <w:r w:rsidR="00F32CAD" w:rsidRPr="00741807">
        <w:rPr>
          <w:bCs/>
          <w:vertAlign w:val="superscript"/>
        </w:rPr>
        <w:t>st</w:t>
      </w:r>
      <w:r w:rsidR="00F32CAD">
        <w:rPr>
          <w:bCs/>
        </w:rPr>
        <w:t xml:space="preserve"> April and ending 31</w:t>
      </w:r>
      <w:r w:rsidR="00F32CAD" w:rsidRPr="00741807">
        <w:rPr>
          <w:bCs/>
          <w:vertAlign w:val="superscript"/>
        </w:rPr>
        <w:t>st</w:t>
      </w:r>
      <w:r w:rsidR="00F32CAD">
        <w:rPr>
          <w:bCs/>
        </w:rPr>
        <w:t xml:space="preserve"> March.</w:t>
      </w:r>
    </w:p>
    <w:p w14:paraId="7A26A1A9" w14:textId="77777777" w:rsidR="00A52BA4" w:rsidRDefault="00A52BA4">
      <w:pPr>
        <w:spacing w:after="0"/>
        <w:rPr>
          <w:bCs/>
        </w:rPr>
      </w:pPr>
      <w:r>
        <w:rPr>
          <w:bCs/>
        </w:rPr>
        <w:br w:type="page"/>
      </w:r>
    </w:p>
    <w:p w14:paraId="1EA41D50" w14:textId="77777777" w:rsidR="00F32CAD" w:rsidRPr="00B8055C" w:rsidRDefault="00F32CAD" w:rsidP="00A52BA4">
      <w:pPr>
        <w:pStyle w:val="Heading3"/>
        <w:numPr>
          <w:ilvl w:val="0"/>
          <w:numId w:val="0"/>
        </w:numPr>
        <w:ind w:left="851"/>
      </w:pPr>
    </w:p>
    <w:p w14:paraId="5575E007" w14:textId="1BCF8470" w:rsidR="0033115A" w:rsidRPr="00B8055C" w:rsidRDefault="00781ACA" w:rsidP="0033115A">
      <w:pPr>
        <w:pStyle w:val="Heading3"/>
        <w:rPr>
          <w:rFonts w:eastAsia="Arial" w:cs="Arial"/>
        </w:rPr>
      </w:pPr>
      <w:r w:rsidRPr="00B8055C">
        <w:rPr>
          <w:rFonts w:eastAsia="Arial" w:cs="Arial"/>
          <w:u w:val="single"/>
        </w:rPr>
        <w:t xml:space="preserve">For the purpose of Section 3.5, </w:t>
      </w:r>
      <w:r w:rsidR="00B15899" w:rsidRPr="00B8055C">
        <w:rPr>
          <w:rFonts w:eastAsia="Arial" w:cs="Arial"/>
          <w:u w:val="single"/>
        </w:rPr>
        <w:t xml:space="preserve">the </w:t>
      </w:r>
      <w:r w:rsidR="00B15899" w:rsidRPr="00B8055C">
        <w:rPr>
          <w:rFonts w:eastAsia="Arial" w:cs="Arial"/>
          <w:b/>
          <w:bCs/>
          <w:u w:val="single"/>
        </w:rPr>
        <w:t>Onshore TOs</w:t>
      </w:r>
      <w:r w:rsidR="00B15899" w:rsidRPr="00B8055C">
        <w:rPr>
          <w:rFonts w:eastAsia="Arial" w:cs="Arial"/>
          <w:u w:val="single"/>
        </w:rPr>
        <w:t xml:space="preserve"> are:</w:t>
      </w:r>
    </w:p>
    <w:p w14:paraId="262054FF" w14:textId="57FD31C1" w:rsidR="0033115A" w:rsidRPr="00B8055C" w:rsidRDefault="00B15899" w:rsidP="0033115A">
      <w:pPr>
        <w:pStyle w:val="BulletList"/>
        <w:numPr>
          <w:ilvl w:val="0"/>
          <w:numId w:val="41"/>
        </w:numPr>
        <w:tabs>
          <w:tab w:val="num" w:pos="1276"/>
        </w:tabs>
        <w:rPr>
          <w:rFonts w:eastAsia="Arial" w:cs="Arial"/>
        </w:rPr>
      </w:pPr>
      <w:r w:rsidRPr="00B8055C">
        <w:rPr>
          <w:rFonts w:eastAsia="Arial" w:cs="Arial"/>
          <w:u w:val="single"/>
        </w:rPr>
        <w:t>NGET</w:t>
      </w:r>
    </w:p>
    <w:p w14:paraId="4169760E" w14:textId="79BBB9C4" w:rsidR="0033115A" w:rsidRPr="00B8055C" w:rsidRDefault="00B15899" w:rsidP="0033115A">
      <w:pPr>
        <w:pStyle w:val="BulletList"/>
        <w:numPr>
          <w:ilvl w:val="0"/>
          <w:numId w:val="41"/>
        </w:numPr>
        <w:tabs>
          <w:tab w:val="num" w:pos="1276"/>
        </w:tabs>
        <w:rPr>
          <w:rFonts w:eastAsia="Arial" w:cs="Arial"/>
        </w:rPr>
      </w:pPr>
      <w:r w:rsidRPr="00B8055C">
        <w:rPr>
          <w:rFonts w:eastAsia="Arial" w:cs="Arial"/>
          <w:u w:val="single"/>
        </w:rPr>
        <w:t>SPT</w:t>
      </w:r>
    </w:p>
    <w:p w14:paraId="05E2D281" w14:textId="62052079" w:rsidR="0033115A" w:rsidRDefault="00B15899" w:rsidP="0033115A">
      <w:pPr>
        <w:pStyle w:val="BulletList"/>
        <w:numPr>
          <w:ilvl w:val="0"/>
          <w:numId w:val="41"/>
        </w:numPr>
        <w:tabs>
          <w:tab w:val="num" w:pos="1276"/>
        </w:tabs>
        <w:rPr>
          <w:ins w:id="6" w:author="Steve Baker [NESO]" w:date="2025-10-16T11:55:00Z" w16du:dateUtc="2025-10-16T10:55:00Z"/>
          <w:rFonts w:eastAsia="Arial" w:cs="Arial"/>
          <w:u w:val="single"/>
        </w:rPr>
      </w:pPr>
      <w:r w:rsidRPr="00B8055C">
        <w:rPr>
          <w:rFonts w:eastAsia="Arial" w:cs="Arial"/>
          <w:u w:val="single"/>
        </w:rPr>
        <w:t>SHET</w:t>
      </w:r>
    </w:p>
    <w:p w14:paraId="46B4E05C" w14:textId="0F807697" w:rsidR="00FB385B" w:rsidRPr="00B8055C" w:rsidRDefault="00FB385B" w:rsidP="0033115A">
      <w:pPr>
        <w:pStyle w:val="BulletList"/>
        <w:numPr>
          <w:ilvl w:val="0"/>
          <w:numId w:val="41"/>
        </w:numPr>
        <w:tabs>
          <w:tab w:val="num" w:pos="1276"/>
        </w:tabs>
        <w:rPr>
          <w:rFonts w:eastAsia="Arial" w:cs="Arial"/>
          <w:u w:val="single"/>
        </w:rPr>
      </w:pPr>
      <w:ins w:id="7" w:author="Steve Baker [NESO]" w:date="2025-10-16T11:55:00Z">
        <w:r w:rsidRPr="00FB385B">
          <w:rPr>
            <w:rFonts w:eastAsia="Arial" w:cs="Arial"/>
            <w:u w:val="single"/>
            <w:lang w:val="en-US"/>
          </w:rPr>
          <w:t>All Competitively Appointed Transmission License holders as appointed by Ofgem.</w:t>
        </w:r>
      </w:ins>
    </w:p>
    <w:p w14:paraId="52D877B9" w14:textId="77777777" w:rsidR="0033115A" w:rsidRDefault="0033115A" w:rsidP="0033115A">
      <w:pPr>
        <w:pStyle w:val="Heading3"/>
        <w:numPr>
          <w:ilvl w:val="0"/>
          <w:numId w:val="0"/>
        </w:numPr>
        <w:ind w:left="851"/>
      </w:pPr>
    </w:p>
    <w:p w14:paraId="28B22820" w14:textId="77777777" w:rsidR="0085732A" w:rsidRPr="002F71D0" w:rsidRDefault="0085732A" w:rsidP="0085732A"/>
    <w:p w14:paraId="28B22821" w14:textId="77777777" w:rsidR="0085732A" w:rsidRPr="00302E20" w:rsidRDefault="00F02172">
      <w:pPr>
        <w:pStyle w:val="Heading1"/>
        <w:jc w:val="both"/>
      </w:pPr>
      <w:r w:rsidRPr="00302E20">
        <w:t>Procedure</w:t>
      </w:r>
    </w:p>
    <w:p w14:paraId="28B22822" w14:textId="77777777" w:rsidR="0085732A" w:rsidRPr="00302E20" w:rsidRDefault="00F02172">
      <w:pPr>
        <w:pStyle w:val="Heading2"/>
        <w:jc w:val="both"/>
      </w:pPr>
      <w:r w:rsidRPr="00302E20">
        <w:t xml:space="preserve">Overview of </w:t>
      </w:r>
      <w:r>
        <w:t>Revenue Forecast Publication</w:t>
      </w:r>
      <w:r w:rsidRPr="00302E20">
        <w:t xml:space="preserve"> Process </w:t>
      </w:r>
    </w:p>
    <w:p w14:paraId="28B22823" w14:textId="002E675E" w:rsidR="0085732A" w:rsidRDefault="00F02172" w:rsidP="0085732A">
      <w:pPr>
        <w:pStyle w:val="Heading3"/>
        <w:tabs>
          <w:tab w:val="clear" w:pos="0"/>
          <w:tab w:val="num" w:pos="851"/>
        </w:tabs>
        <w:ind w:left="851" w:hanging="851"/>
      </w:pPr>
      <w:r w:rsidRPr="00983535">
        <w:t xml:space="preserve">A </w:t>
      </w:r>
      <w:r w:rsidR="00564027">
        <w:t>high-level</w:t>
      </w:r>
      <w:r>
        <w:t xml:space="preserve"> </w:t>
      </w:r>
      <w:r w:rsidRPr="00983535">
        <w:t xml:space="preserve">overview of the interfaces between </w:t>
      </w:r>
      <w:r w:rsidR="003D1805">
        <w:t>The Company</w:t>
      </w:r>
      <w:r w:rsidRPr="00983535">
        <w:t xml:space="preserve"> and </w:t>
      </w:r>
      <w:r>
        <w:t xml:space="preserve">the </w:t>
      </w:r>
      <w:r w:rsidRPr="00983535">
        <w:t xml:space="preserve">TOs is represented in the swim lane diagram in Appendix </w:t>
      </w:r>
      <w:r>
        <w:t>A</w:t>
      </w:r>
      <w:r w:rsidRPr="00983535">
        <w:t>.</w:t>
      </w:r>
    </w:p>
    <w:p w14:paraId="28B22824" w14:textId="77777777" w:rsidR="0085732A" w:rsidRPr="002F71D0" w:rsidRDefault="0085732A" w:rsidP="0085732A"/>
    <w:p w14:paraId="28B22825" w14:textId="214D810D" w:rsidR="0085732A" w:rsidRPr="00302E20" w:rsidRDefault="00F02172" w:rsidP="0085732A">
      <w:pPr>
        <w:pStyle w:val="Heading2"/>
        <w:keepNext w:val="0"/>
        <w:jc w:val="both"/>
      </w:pPr>
      <w:r>
        <w:t>Forecast Revenue Information</w:t>
      </w:r>
      <w:r w:rsidR="00250002">
        <w:t xml:space="preserve"> Provision</w:t>
      </w:r>
    </w:p>
    <w:p w14:paraId="28B22826" w14:textId="0F402245" w:rsidR="0085732A" w:rsidRDefault="00F02172" w:rsidP="0085732A">
      <w:pPr>
        <w:pStyle w:val="Heading3"/>
        <w:keepNext w:val="0"/>
        <w:tabs>
          <w:tab w:val="clear" w:pos="0"/>
          <w:tab w:val="num" w:pos="851"/>
        </w:tabs>
        <w:ind w:left="851" w:hanging="851"/>
      </w:pPr>
      <w:r w:rsidRPr="00302E20">
        <w:t xml:space="preserve">As part of the </w:t>
      </w:r>
      <w:r>
        <w:t>GB Transmission quarterly forecast of total revenues</w:t>
      </w:r>
      <w:r w:rsidRPr="00302E20">
        <w:t xml:space="preserve">, it is necessary for </w:t>
      </w:r>
      <w:r>
        <w:t xml:space="preserve">all </w:t>
      </w:r>
      <w:r w:rsidRPr="00302E20">
        <w:t xml:space="preserve">the TOs </w:t>
      </w:r>
      <w:r>
        <w:t xml:space="preserve">in GB </w:t>
      </w:r>
      <w:r w:rsidRPr="00302E20">
        <w:t xml:space="preserve">to provide </w:t>
      </w:r>
      <w:r w:rsidR="003D1805">
        <w:t>The Company</w:t>
      </w:r>
      <w:r w:rsidRPr="00302E20">
        <w:t xml:space="preserve"> with certain </w:t>
      </w:r>
      <w:r>
        <w:t xml:space="preserve">detailed </w:t>
      </w:r>
      <w:r w:rsidRPr="00302E20">
        <w:t xml:space="preserve">information in order to enable the </w:t>
      </w:r>
      <w:r>
        <w:t>publication of the forecast revenue for all TOs</w:t>
      </w:r>
      <w:r w:rsidRPr="00302E20">
        <w:t>.</w:t>
      </w:r>
    </w:p>
    <w:p w14:paraId="28B22827" w14:textId="77777777" w:rsidR="0085732A" w:rsidRDefault="00F02172" w:rsidP="0085732A">
      <w:pPr>
        <w:pStyle w:val="Heading3"/>
        <w:keepNext w:val="0"/>
        <w:tabs>
          <w:tab w:val="clear" w:pos="0"/>
          <w:tab w:val="num" w:pos="851"/>
        </w:tabs>
        <w:ind w:left="851" w:hanging="851"/>
      </w:pPr>
      <w:r>
        <w:t>The data required for the forecast are the values of the specific Licence Terms for each TO and are to be provided utilising the template, Appendix B.</w:t>
      </w:r>
    </w:p>
    <w:p w14:paraId="28B22828" w14:textId="04BDB067" w:rsidR="0085732A" w:rsidRDefault="00F02172" w:rsidP="0085732A">
      <w:pPr>
        <w:pStyle w:val="Heading3"/>
        <w:keepNext w:val="0"/>
        <w:tabs>
          <w:tab w:val="clear" w:pos="0"/>
          <w:tab w:val="num" w:pos="851"/>
        </w:tabs>
        <w:ind w:left="851" w:hanging="851"/>
      </w:pPr>
      <w:r>
        <w:t xml:space="preserve">Each TO will separately forecast their revenue for </w:t>
      </w:r>
      <w:r w:rsidR="001B7951">
        <w:t xml:space="preserve"> </w:t>
      </w:r>
      <w:r w:rsidR="0076315C">
        <w:t>Financial Year Y+1,</w:t>
      </w:r>
      <w:r w:rsidR="001B7951">
        <w:t xml:space="preserve"> and each of the </w:t>
      </w:r>
      <w:r w:rsidR="00546135">
        <w:t>following</w:t>
      </w:r>
      <w:r w:rsidR="001B7951">
        <w:t xml:space="preserve"> five </w:t>
      </w:r>
      <w:r w:rsidR="00546135">
        <w:t>F</w:t>
      </w:r>
      <w:r w:rsidR="001B7951">
        <w:t xml:space="preserve">inancial </w:t>
      </w:r>
      <w:r w:rsidR="00546135">
        <w:t>Y</w:t>
      </w:r>
      <w:r w:rsidR="001B7951">
        <w:t>ears</w:t>
      </w:r>
      <w:r w:rsidR="00546135">
        <w:t xml:space="preserve"> from Financial Year Y+2 onwards (i.e.</w:t>
      </w:r>
      <w:r w:rsidR="00BA4512">
        <w:t xml:space="preserve"> Y+2, Y+3, Y+4, Y+5 and Y+6)</w:t>
      </w:r>
      <w:r w:rsidR="001B7951">
        <w:t xml:space="preserve"> on a nominal price basis (money of the day</w:t>
      </w:r>
      <w:r w:rsidR="00BA4512">
        <w:t>).</w:t>
      </w:r>
    </w:p>
    <w:p w14:paraId="28B22829" w14:textId="2A6F6F7C" w:rsidR="0085732A" w:rsidRDefault="003D1805" w:rsidP="0085732A">
      <w:pPr>
        <w:pStyle w:val="Heading3"/>
        <w:keepNext w:val="0"/>
        <w:tabs>
          <w:tab w:val="clear" w:pos="0"/>
          <w:tab w:val="num" w:pos="851"/>
        </w:tabs>
        <w:ind w:left="851" w:hanging="851"/>
      </w:pPr>
      <w:r>
        <w:t>The Company</w:t>
      </w:r>
      <w:r w:rsidR="00F02172">
        <w:t xml:space="preserve"> will, as part of </w:t>
      </w:r>
      <w:r w:rsidR="00EE52FA">
        <w:t>its</w:t>
      </w:r>
      <w:r w:rsidR="00F02172">
        <w:t xml:space="preserve"> published quarterly forecast report, provide a view of inflation.</w:t>
      </w:r>
    </w:p>
    <w:p w14:paraId="28B2282A" w14:textId="77777777" w:rsidR="0085732A" w:rsidRDefault="00F02172" w:rsidP="0085732A">
      <w:pPr>
        <w:pStyle w:val="Heading3"/>
        <w:keepNext w:val="0"/>
        <w:tabs>
          <w:tab w:val="clear" w:pos="0"/>
          <w:tab w:val="num" w:pos="851"/>
        </w:tabs>
        <w:ind w:left="851" w:hanging="851"/>
      </w:pPr>
      <w:r>
        <w:t>All financial values will be supplied to the nearest £100k.</w:t>
      </w:r>
    </w:p>
    <w:p w14:paraId="28B2282B" w14:textId="77777777" w:rsidR="0085732A" w:rsidRDefault="00F02172" w:rsidP="0085732A">
      <w:pPr>
        <w:pStyle w:val="Heading3"/>
        <w:keepNext w:val="0"/>
        <w:tabs>
          <w:tab w:val="clear" w:pos="0"/>
          <w:tab w:val="num" w:pos="851"/>
        </w:tabs>
        <w:ind w:left="851" w:hanging="851"/>
      </w:pPr>
      <w:r>
        <w:t>A narrative for the forecast figures will be provided by each TO.</w:t>
      </w:r>
    </w:p>
    <w:p w14:paraId="28B2282C" w14:textId="77777777" w:rsidR="0085732A" w:rsidRDefault="00F02172" w:rsidP="0085732A">
      <w:pPr>
        <w:pStyle w:val="Heading3"/>
        <w:keepNext w:val="0"/>
        <w:tabs>
          <w:tab w:val="clear" w:pos="0"/>
          <w:tab w:val="num" w:pos="851"/>
        </w:tabs>
        <w:ind w:left="851" w:hanging="851"/>
      </w:pPr>
      <w:r>
        <w:t>Each TO will provide contact details with respect to answering any query with regards to their data.</w:t>
      </w:r>
    </w:p>
    <w:p w14:paraId="28B2282D" w14:textId="1014B5A8" w:rsidR="0085732A" w:rsidRPr="00302E20" w:rsidRDefault="003D1805" w:rsidP="0085732A">
      <w:pPr>
        <w:pStyle w:val="Heading3"/>
        <w:keepNext w:val="0"/>
        <w:tabs>
          <w:tab w:val="clear" w:pos="0"/>
          <w:tab w:val="num" w:pos="851"/>
        </w:tabs>
        <w:ind w:left="851" w:hanging="851"/>
      </w:pPr>
      <w:r>
        <w:t>The Company</w:t>
      </w:r>
      <w:r w:rsidR="00F02172" w:rsidRPr="00302E20">
        <w:t xml:space="preserve"> shall provide all necessary assistance in response to any reasonable query from the TOs regarding the </w:t>
      </w:r>
      <w:r w:rsidR="00F02172">
        <w:t>publication of the data</w:t>
      </w:r>
      <w:r w:rsidR="00F02172" w:rsidRPr="00302E20">
        <w:t>.</w:t>
      </w:r>
    </w:p>
    <w:p w14:paraId="28B2282E" w14:textId="0589B046" w:rsidR="0085732A" w:rsidRDefault="00F02172" w:rsidP="0085732A">
      <w:pPr>
        <w:pStyle w:val="Heading3"/>
        <w:keepNext w:val="0"/>
        <w:tabs>
          <w:tab w:val="clear" w:pos="0"/>
          <w:tab w:val="num" w:pos="851"/>
        </w:tabs>
        <w:ind w:left="851" w:hanging="851"/>
      </w:pPr>
      <w:r w:rsidRPr="00302E20">
        <w:t xml:space="preserve">Each TO shall provide all necessary assistance in response to any reasonable query from </w:t>
      </w:r>
      <w:r w:rsidR="003D1805">
        <w:t>The Company</w:t>
      </w:r>
      <w:r w:rsidRPr="00302E20">
        <w:t xml:space="preserve"> regarding the data submitted by that TO.</w:t>
      </w:r>
    </w:p>
    <w:p w14:paraId="28B2282F" w14:textId="77777777" w:rsidR="0085732A" w:rsidRPr="002F71D0" w:rsidRDefault="0085732A" w:rsidP="0085732A"/>
    <w:p w14:paraId="28B22830" w14:textId="171012C4" w:rsidR="0085732A" w:rsidRPr="00302E20" w:rsidRDefault="001C05AE" w:rsidP="0085732A">
      <w:pPr>
        <w:pStyle w:val="Heading2"/>
        <w:keepNext w:val="0"/>
        <w:jc w:val="both"/>
      </w:pPr>
      <w:r>
        <w:t>Forecast Revenue</w:t>
      </w:r>
      <w:r w:rsidR="00E3007F">
        <w:t xml:space="preserve"> &amp; TNUoS Tariff</w:t>
      </w:r>
      <w:r>
        <w:t xml:space="preserve"> </w:t>
      </w:r>
      <w:r w:rsidR="00F02172">
        <w:t xml:space="preserve">Publication </w:t>
      </w:r>
    </w:p>
    <w:p w14:paraId="28B22831" w14:textId="37EAAB16" w:rsidR="0085732A" w:rsidRDefault="003D1805" w:rsidP="21537AFD">
      <w:pPr>
        <w:pStyle w:val="Heading3"/>
        <w:keepNext w:val="0"/>
        <w:tabs>
          <w:tab w:val="num" w:pos="851"/>
        </w:tabs>
        <w:ind w:left="851" w:hanging="851"/>
      </w:pPr>
      <w:r>
        <w:t>The Company</w:t>
      </w:r>
      <w:r w:rsidR="00F02172">
        <w:t xml:space="preserve"> will use reasonable endeavours to collate and publish the forecast</w:t>
      </w:r>
      <w:r w:rsidR="002E55B4">
        <w:t xml:space="preserve"> TNUoS </w:t>
      </w:r>
      <w:r w:rsidR="00F02172">
        <w:t>revenues</w:t>
      </w:r>
      <w:r w:rsidR="002C3DF3">
        <w:t xml:space="preserve"> and tariffs</w:t>
      </w:r>
      <w:r w:rsidR="00F02172">
        <w:t xml:space="preserve"> on </w:t>
      </w:r>
      <w:r>
        <w:t>The Company</w:t>
      </w:r>
      <w:r w:rsidR="00F02172">
        <w:t xml:space="preserve"> website according to the timetable that is published by</w:t>
      </w:r>
      <w:r w:rsidR="009F150C">
        <w:t xml:space="preserve"> </w:t>
      </w:r>
      <w:r>
        <w:t>The Company</w:t>
      </w:r>
      <w:r w:rsidR="009F150C">
        <w:t xml:space="preserve"> by</w:t>
      </w:r>
      <w:r w:rsidR="00F02172">
        <w:t xml:space="preserve"> 31</w:t>
      </w:r>
      <w:r w:rsidR="00F02172" w:rsidRPr="003E295C">
        <w:rPr>
          <w:vertAlign w:val="superscript"/>
        </w:rPr>
        <w:t>st</w:t>
      </w:r>
      <w:r w:rsidR="00F02172">
        <w:t xml:space="preserve"> January each year. The forecasts include initial, </w:t>
      </w:r>
      <w:r w:rsidR="00D10825">
        <w:t>updated</w:t>
      </w:r>
      <w:r w:rsidR="00F02172">
        <w:t>, draft and final TNUoS revenues and tariffs for the Y+1 and a five year view for Y+2 onwards i.e. Y+2, Y+3, Y+4, Y+5 and Y+6.</w:t>
      </w:r>
    </w:p>
    <w:p w14:paraId="28B22832" w14:textId="77777777" w:rsidR="0085732A" w:rsidRDefault="00F02172" w:rsidP="0085732A">
      <w:pPr>
        <w:pStyle w:val="Heading3"/>
        <w:keepNext w:val="0"/>
        <w:tabs>
          <w:tab w:val="clear" w:pos="0"/>
          <w:tab w:val="num" w:pos="851"/>
        </w:tabs>
        <w:ind w:left="851" w:hanging="851"/>
      </w:pPr>
      <w:r>
        <w:t>The forecast revenue information specific to each TO will be separately detailed within the report and will include the narrative on changes provided by the TO.</w:t>
      </w:r>
    </w:p>
    <w:p w14:paraId="28B22833" w14:textId="40B23386" w:rsidR="0085732A" w:rsidRDefault="003D1805" w:rsidP="21537AFD">
      <w:pPr>
        <w:pStyle w:val="Heading3"/>
        <w:keepNext w:val="0"/>
        <w:tabs>
          <w:tab w:val="num" w:pos="851"/>
        </w:tabs>
        <w:ind w:left="851" w:hanging="851"/>
      </w:pPr>
      <w:r>
        <w:t>The Company</w:t>
      </w:r>
      <w:r w:rsidR="00F02172">
        <w:t xml:space="preserve"> will produce a </w:t>
      </w:r>
      <w:r w:rsidR="00BC4737">
        <w:t>f</w:t>
      </w:r>
      <w:r w:rsidR="00F02172">
        <w:t xml:space="preserve">orecast </w:t>
      </w:r>
      <w:r w:rsidR="00BC4737">
        <w:t>r</w:t>
      </w:r>
      <w:r w:rsidR="00F02172">
        <w:t>evenue summary split by Transmission Owner for existing TOs.</w:t>
      </w:r>
    </w:p>
    <w:p w14:paraId="28B22834" w14:textId="0F6F6EEE" w:rsidR="0085732A" w:rsidRDefault="003D1805" w:rsidP="0085732A">
      <w:pPr>
        <w:pStyle w:val="Heading3"/>
        <w:keepNext w:val="0"/>
        <w:tabs>
          <w:tab w:val="clear" w:pos="0"/>
          <w:tab w:val="num" w:pos="851"/>
        </w:tabs>
        <w:ind w:left="851" w:hanging="851"/>
      </w:pPr>
      <w:r>
        <w:t>The Company</w:t>
      </w:r>
      <w:r w:rsidR="00F02172" w:rsidRPr="00B922F8">
        <w:t xml:space="preserve"> shall, where possible, provide a forecast of future revenues for potential future TOs within the report.</w:t>
      </w:r>
    </w:p>
    <w:p w14:paraId="28B22835" w14:textId="3A79F26A" w:rsidR="0085732A" w:rsidRPr="00302E20" w:rsidRDefault="00F02172" w:rsidP="0085732A">
      <w:pPr>
        <w:pStyle w:val="Heading2"/>
        <w:keepNext w:val="0"/>
        <w:jc w:val="both"/>
      </w:pPr>
      <w:r>
        <w:lastRenderedPageBreak/>
        <w:t>Timescales</w:t>
      </w:r>
    </w:p>
    <w:p w14:paraId="09FEB3F7" w14:textId="1D219CEC" w:rsidR="00A472E6" w:rsidRDefault="00F63156" w:rsidP="21537AFD">
      <w:pPr>
        <w:pStyle w:val="Heading3"/>
        <w:keepNext w:val="0"/>
        <w:tabs>
          <w:tab w:val="num" w:pos="851"/>
        </w:tabs>
        <w:ind w:left="851" w:hanging="851"/>
      </w:pPr>
      <w:r w:rsidRPr="00F63156">
        <w:t>Appendix E ‘</w:t>
      </w:r>
      <w:r w:rsidR="00C72D41">
        <w:t xml:space="preserve">Monthly </w:t>
      </w:r>
      <w:r w:rsidRPr="00F63156">
        <w:t xml:space="preserve">Data Flow Table’ outlines the key milestones throughout the Financial Year pertaining to requests from </w:t>
      </w:r>
      <w:r w:rsidR="003D1805">
        <w:t>The Company</w:t>
      </w:r>
      <w:r w:rsidRPr="00F63156">
        <w:t xml:space="preserve"> for and provision by </w:t>
      </w:r>
      <w:r w:rsidR="00812EC9">
        <w:t xml:space="preserve">Onshore </w:t>
      </w:r>
      <w:r w:rsidRPr="00F63156">
        <w:t>TOs of data</w:t>
      </w:r>
      <w:r w:rsidR="001179DD">
        <w:t>,</w:t>
      </w:r>
      <w:r w:rsidRPr="00F63156">
        <w:t xml:space="preserve"> and engagement between </w:t>
      </w:r>
      <w:r w:rsidR="003D1805">
        <w:t>The Company</w:t>
      </w:r>
      <w:r w:rsidRPr="00F63156">
        <w:t xml:space="preserve"> and </w:t>
      </w:r>
      <w:r w:rsidR="6923693F">
        <w:t xml:space="preserve">Onshore </w:t>
      </w:r>
      <w:r w:rsidRPr="00F63156">
        <w:t>TOs for the CUSC Transmission Network Use of System (TNUoS) tariff setting process.</w:t>
      </w:r>
    </w:p>
    <w:p w14:paraId="28B22838" w14:textId="2D8DDD5B" w:rsidR="0085732A" w:rsidRDefault="003D1805" w:rsidP="21537AFD">
      <w:pPr>
        <w:pStyle w:val="Heading3"/>
        <w:keepNext w:val="0"/>
        <w:tabs>
          <w:tab w:val="num" w:pos="851"/>
        </w:tabs>
        <w:ind w:left="851" w:hanging="851"/>
      </w:pPr>
      <w:r>
        <w:t>The Company</w:t>
      </w:r>
      <w:r w:rsidR="00F02172">
        <w:t xml:space="preserve"> shall be entitled to request</w:t>
      </w:r>
      <w:r w:rsidR="00112749">
        <w:t>,</w:t>
      </w:r>
      <w:r w:rsidR="00F02172">
        <w:t xml:space="preserve"> and </w:t>
      </w:r>
      <w:r w:rsidR="00B30660">
        <w:t>e</w:t>
      </w:r>
      <w:r w:rsidR="00F02172" w:rsidRPr="00302E20">
        <w:t>ach</w:t>
      </w:r>
      <w:r w:rsidR="00C10CEE">
        <w:t xml:space="preserve"> </w:t>
      </w:r>
      <w:r w:rsidR="00F02172" w:rsidRPr="00302E20">
        <w:t xml:space="preserve">TO is required </w:t>
      </w:r>
      <w:r w:rsidR="00F02172">
        <w:t>to provide</w:t>
      </w:r>
      <w:r w:rsidR="00FB2E14">
        <w:t>,</w:t>
      </w:r>
      <w:r w:rsidR="00F02172">
        <w:t xml:space="preserve"> the forecast revenue data and narrative </w:t>
      </w:r>
      <w:r w:rsidR="00F02172" w:rsidRPr="00302E20">
        <w:t xml:space="preserve">by e-mail </w:t>
      </w:r>
      <w:r w:rsidR="00F02172">
        <w:t>according to the timetable below</w:t>
      </w:r>
      <w:r w:rsidR="00BF06E4">
        <w:t xml:space="preserve"> and in accordance with paragraph 3.1.1 of STCP13-1 and paragraph 3.4 of STCP14-1</w:t>
      </w:r>
      <w:r w:rsidR="00F02172">
        <w:t>.</w:t>
      </w:r>
      <w:r w:rsidR="001E6E92">
        <w:t xml:space="preserve"> Where dates </w:t>
      </w:r>
      <w:r w:rsidR="0089054C">
        <w:t>shown do not fall on a Business Day, the action shall be completed by the next Business Day.</w:t>
      </w:r>
    </w:p>
    <w:tbl>
      <w:tblPr>
        <w:tblStyle w:val="TableGrid"/>
        <w:tblW w:w="5846" w:type="pct"/>
        <w:tblLayout w:type="fixed"/>
        <w:tblLook w:val="04A0" w:firstRow="1" w:lastRow="0" w:firstColumn="1" w:lastColumn="0" w:noHBand="0" w:noVBand="1"/>
      </w:tblPr>
      <w:tblGrid>
        <w:gridCol w:w="757"/>
        <w:gridCol w:w="1224"/>
        <w:gridCol w:w="1135"/>
        <w:gridCol w:w="991"/>
        <w:gridCol w:w="1137"/>
        <w:gridCol w:w="1154"/>
        <w:gridCol w:w="1020"/>
        <w:gridCol w:w="1145"/>
        <w:gridCol w:w="1137"/>
      </w:tblGrid>
      <w:tr w:rsidR="006C3421" w14:paraId="28B22841" w14:textId="77777777" w:rsidTr="000B57D8">
        <w:trPr>
          <w:trHeight w:val="823"/>
        </w:trPr>
        <w:tc>
          <w:tcPr>
            <w:tcW w:w="390" w:type="pct"/>
            <w:vAlign w:val="center"/>
          </w:tcPr>
          <w:p w14:paraId="28B22839" w14:textId="77777777" w:rsidR="00090483" w:rsidRPr="006C3421" w:rsidRDefault="00090483" w:rsidP="0085732A">
            <w:pPr>
              <w:pStyle w:val="ListParagraph"/>
              <w:ind w:left="0"/>
              <w:rPr>
                <w:b/>
                <w:bCs/>
                <w:sz w:val="16"/>
                <w:szCs w:val="16"/>
              </w:rPr>
            </w:pPr>
            <w:r w:rsidRPr="006C3421">
              <w:rPr>
                <w:b/>
                <w:bCs/>
                <w:sz w:val="16"/>
                <w:szCs w:val="16"/>
              </w:rPr>
              <w:t>Date By</w:t>
            </w:r>
          </w:p>
        </w:tc>
        <w:tc>
          <w:tcPr>
            <w:tcW w:w="631" w:type="pct"/>
            <w:vAlign w:val="center"/>
          </w:tcPr>
          <w:p w14:paraId="28B2283A" w14:textId="77777777" w:rsidR="00090483" w:rsidRPr="006C3421" w:rsidRDefault="00090483" w:rsidP="0085732A">
            <w:pPr>
              <w:pStyle w:val="ListParagraph"/>
              <w:ind w:left="0"/>
              <w:rPr>
                <w:sz w:val="16"/>
                <w:szCs w:val="16"/>
              </w:rPr>
            </w:pPr>
            <w:r w:rsidRPr="006C3421">
              <w:rPr>
                <w:sz w:val="16"/>
                <w:szCs w:val="16"/>
              </w:rPr>
              <w:t>5</w:t>
            </w:r>
            <w:r w:rsidRPr="006C3421">
              <w:rPr>
                <w:sz w:val="16"/>
                <w:szCs w:val="16"/>
                <w:vertAlign w:val="superscript"/>
              </w:rPr>
              <w:t>th</w:t>
            </w:r>
            <w:r w:rsidRPr="006C3421">
              <w:rPr>
                <w:sz w:val="16"/>
                <w:szCs w:val="16"/>
              </w:rPr>
              <w:t xml:space="preserve"> Business Day in August</w:t>
            </w:r>
          </w:p>
        </w:tc>
        <w:tc>
          <w:tcPr>
            <w:tcW w:w="585" w:type="pct"/>
            <w:vAlign w:val="center"/>
          </w:tcPr>
          <w:p w14:paraId="28B2283B" w14:textId="77777777" w:rsidR="00090483" w:rsidRPr="006C3421" w:rsidRDefault="00090483" w:rsidP="0085732A">
            <w:pPr>
              <w:pStyle w:val="ListParagraph"/>
              <w:ind w:left="0"/>
              <w:rPr>
                <w:sz w:val="16"/>
                <w:szCs w:val="16"/>
              </w:rPr>
            </w:pPr>
            <w:r w:rsidRPr="006C3421">
              <w:rPr>
                <w:sz w:val="16"/>
                <w:szCs w:val="16"/>
              </w:rPr>
              <w:t>5</w:t>
            </w:r>
            <w:r w:rsidRPr="006C3421">
              <w:rPr>
                <w:sz w:val="16"/>
                <w:szCs w:val="16"/>
                <w:vertAlign w:val="superscript"/>
              </w:rPr>
              <w:t>th</w:t>
            </w:r>
            <w:r w:rsidRPr="006C3421">
              <w:rPr>
                <w:sz w:val="16"/>
                <w:szCs w:val="16"/>
              </w:rPr>
              <w:t xml:space="preserve"> Business Day in October</w:t>
            </w:r>
          </w:p>
        </w:tc>
        <w:tc>
          <w:tcPr>
            <w:tcW w:w="511" w:type="pct"/>
            <w:vAlign w:val="center"/>
          </w:tcPr>
          <w:p w14:paraId="28B2283C" w14:textId="28DC2ECA" w:rsidR="00090483" w:rsidRPr="006C3421" w:rsidRDefault="00090483" w:rsidP="0085732A">
            <w:pPr>
              <w:pStyle w:val="ListParagraph"/>
              <w:ind w:left="0"/>
              <w:rPr>
                <w:sz w:val="16"/>
                <w:szCs w:val="16"/>
              </w:rPr>
            </w:pPr>
            <w:r w:rsidRPr="006C3421">
              <w:rPr>
                <w:sz w:val="16"/>
                <w:szCs w:val="16"/>
              </w:rPr>
              <w:t>1</w:t>
            </w:r>
            <w:r w:rsidR="00195D7D">
              <w:rPr>
                <w:sz w:val="16"/>
                <w:szCs w:val="16"/>
              </w:rPr>
              <w:t>2</w:t>
            </w:r>
            <w:r w:rsidRPr="006C3421">
              <w:rPr>
                <w:sz w:val="16"/>
                <w:szCs w:val="16"/>
                <w:vertAlign w:val="superscript"/>
              </w:rPr>
              <w:t>th</w:t>
            </w:r>
            <w:r w:rsidRPr="006C3421">
              <w:rPr>
                <w:sz w:val="16"/>
                <w:szCs w:val="16"/>
              </w:rPr>
              <w:t xml:space="preserve"> November</w:t>
            </w:r>
          </w:p>
        </w:tc>
        <w:tc>
          <w:tcPr>
            <w:tcW w:w="586" w:type="pct"/>
            <w:vAlign w:val="center"/>
          </w:tcPr>
          <w:p w14:paraId="28B2283D" w14:textId="77777777" w:rsidR="00090483" w:rsidRPr="006C3421" w:rsidRDefault="00090483" w:rsidP="0085732A">
            <w:pPr>
              <w:pStyle w:val="ListParagraph"/>
              <w:ind w:left="0"/>
              <w:rPr>
                <w:sz w:val="16"/>
                <w:szCs w:val="16"/>
              </w:rPr>
            </w:pPr>
            <w:r w:rsidRPr="006C3421">
              <w:rPr>
                <w:sz w:val="16"/>
                <w:szCs w:val="16"/>
              </w:rPr>
              <w:t>30</w:t>
            </w:r>
            <w:r w:rsidRPr="006C3421">
              <w:rPr>
                <w:sz w:val="16"/>
                <w:szCs w:val="16"/>
                <w:vertAlign w:val="superscript"/>
              </w:rPr>
              <w:t>th</w:t>
            </w:r>
            <w:r w:rsidRPr="006C3421">
              <w:rPr>
                <w:sz w:val="16"/>
                <w:szCs w:val="16"/>
              </w:rPr>
              <w:t xml:space="preserve"> November</w:t>
            </w:r>
          </w:p>
        </w:tc>
        <w:tc>
          <w:tcPr>
            <w:tcW w:w="595" w:type="pct"/>
            <w:vAlign w:val="center"/>
          </w:tcPr>
          <w:p w14:paraId="28B2283E" w14:textId="6FB05C6B" w:rsidR="00090483" w:rsidRPr="006C3421" w:rsidRDefault="00090483" w:rsidP="0085732A">
            <w:pPr>
              <w:pStyle w:val="ListParagraph"/>
              <w:ind w:left="0"/>
              <w:rPr>
                <w:sz w:val="16"/>
                <w:szCs w:val="16"/>
              </w:rPr>
            </w:pPr>
            <w:r w:rsidRPr="006C3421">
              <w:rPr>
                <w:sz w:val="16"/>
                <w:szCs w:val="16"/>
              </w:rPr>
              <w:t>7</w:t>
            </w:r>
            <w:r w:rsidRPr="006C3421">
              <w:rPr>
                <w:sz w:val="16"/>
                <w:szCs w:val="16"/>
                <w:vertAlign w:val="superscript"/>
              </w:rPr>
              <w:t>th</w:t>
            </w:r>
            <w:r w:rsidRPr="006C3421">
              <w:rPr>
                <w:sz w:val="16"/>
                <w:szCs w:val="16"/>
              </w:rPr>
              <w:t xml:space="preserve"> January</w:t>
            </w:r>
          </w:p>
        </w:tc>
        <w:tc>
          <w:tcPr>
            <w:tcW w:w="526" w:type="pct"/>
            <w:vAlign w:val="center"/>
          </w:tcPr>
          <w:p w14:paraId="28B2283F" w14:textId="3D1141EB" w:rsidR="00090483" w:rsidRPr="006C3421" w:rsidRDefault="00090483" w:rsidP="0085732A">
            <w:pPr>
              <w:pStyle w:val="ListParagraph"/>
              <w:ind w:left="0"/>
              <w:rPr>
                <w:sz w:val="16"/>
                <w:szCs w:val="16"/>
              </w:rPr>
            </w:pPr>
            <w:r w:rsidRPr="006C3421">
              <w:rPr>
                <w:sz w:val="16"/>
                <w:szCs w:val="16"/>
              </w:rPr>
              <w:t>14</w:t>
            </w:r>
            <w:r w:rsidRPr="006C3421">
              <w:rPr>
                <w:sz w:val="16"/>
                <w:szCs w:val="16"/>
                <w:vertAlign w:val="superscript"/>
              </w:rPr>
              <w:t>th</w:t>
            </w:r>
            <w:r w:rsidRPr="006C3421">
              <w:rPr>
                <w:sz w:val="16"/>
                <w:szCs w:val="16"/>
              </w:rPr>
              <w:t xml:space="preserve"> January</w:t>
            </w:r>
          </w:p>
        </w:tc>
        <w:tc>
          <w:tcPr>
            <w:tcW w:w="590" w:type="pct"/>
            <w:vAlign w:val="center"/>
          </w:tcPr>
          <w:p w14:paraId="4D24B6C3" w14:textId="3D428F17" w:rsidR="00090483" w:rsidRPr="006C3421" w:rsidRDefault="00A91D92" w:rsidP="000C2EBC">
            <w:pPr>
              <w:pStyle w:val="ListParagraph"/>
              <w:spacing w:after="0"/>
              <w:ind w:left="0"/>
              <w:rPr>
                <w:sz w:val="16"/>
                <w:szCs w:val="16"/>
              </w:rPr>
            </w:pPr>
            <w:r w:rsidRPr="006C3421">
              <w:rPr>
                <w:sz w:val="16"/>
                <w:szCs w:val="16"/>
              </w:rPr>
              <w:t>25</w:t>
            </w:r>
            <w:r w:rsidR="006C3421" w:rsidRPr="006C3421">
              <w:rPr>
                <w:sz w:val="16"/>
                <w:szCs w:val="16"/>
                <w:vertAlign w:val="superscript"/>
              </w:rPr>
              <w:t>th</w:t>
            </w:r>
            <w:r w:rsidR="006C3421">
              <w:rPr>
                <w:sz w:val="16"/>
                <w:szCs w:val="16"/>
              </w:rPr>
              <w:t xml:space="preserve"> </w:t>
            </w:r>
            <w:r w:rsidRPr="006C3421">
              <w:rPr>
                <w:sz w:val="16"/>
                <w:szCs w:val="16"/>
              </w:rPr>
              <w:t>January</w:t>
            </w:r>
          </w:p>
        </w:tc>
        <w:tc>
          <w:tcPr>
            <w:tcW w:w="587" w:type="pct"/>
            <w:vAlign w:val="center"/>
          </w:tcPr>
          <w:p w14:paraId="28B22840" w14:textId="74E9EC8C" w:rsidR="00090483" w:rsidRPr="000B6013" w:rsidRDefault="00090483" w:rsidP="000C2EBC">
            <w:pPr>
              <w:spacing w:after="0"/>
            </w:pPr>
            <w:r w:rsidRPr="000B6013">
              <w:rPr>
                <w:sz w:val="16"/>
                <w:szCs w:val="16"/>
              </w:rPr>
              <w:t>31</w:t>
            </w:r>
            <w:r w:rsidRPr="000B6013">
              <w:rPr>
                <w:sz w:val="16"/>
                <w:szCs w:val="16"/>
                <w:vertAlign w:val="superscript"/>
              </w:rPr>
              <w:t>st</w:t>
            </w:r>
            <w:r w:rsidRPr="000B6013">
              <w:rPr>
                <w:sz w:val="16"/>
                <w:szCs w:val="16"/>
              </w:rPr>
              <w:t xml:space="preserve"> January</w:t>
            </w:r>
          </w:p>
        </w:tc>
      </w:tr>
      <w:tr w:rsidR="006C3421" w14:paraId="28B2284A" w14:textId="77777777" w:rsidTr="000B57D8">
        <w:trPr>
          <w:trHeight w:val="1826"/>
        </w:trPr>
        <w:tc>
          <w:tcPr>
            <w:tcW w:w="390" w:type="pct"/>
            <w:vAlign w:val="center"/>
          </w:tcPr>
          <w:p w14:paraId="28B22842" w14:textId="77777777" w:rsidR="00090483" w:rsidRPr="006C3421" w:rsidRDefault="00090483" w:rsidP="0085732A">
            <w:pPr>
              <w:pStyle w:val="ListParagraph"/>
              <w:ind w:left="0"/>
              <w:rPr>
                <w:b/>
                <w:bCs/>
                <w:sz w:val="16"/>
                <w:szCs w:val="16"/>
              </w:rPr>
            </w:pPr>
            <w:r w:rsidRPr="006C3421">
              <w:rPr>
                <w:b/>
                <w:bCs/>
                <w:sz w:val="16"/>
                <w:szCs w:val="16"/>
              </w:rPr>
              <w:t>Action</w:t>
            </w:r>
          </w:p>
        </w:tc>
        <w:tc>
          <w:tcPr>
            <w:tcW w:w="631" w:type="pct"/>
            <w:vAlign w:val="center"/>
          </w:tcPr>
          <w:p w14:paraId="28B22843" w14:textId="3671BACF" w:rsidR="00090483" w:rsidRPr="006C3421" w:rsidRDefault="003D1805" w:rsidP="0085732A">
            <w:pPr>
              <w:pStyle w:val="ListParagraph"/>
              <w:ind w:left="0"/>
              <w:rPr>
                <w:sz w:val="16"/>
                <w:szCs w:val="16"/>
              </w:rPr>
            </w:pPr>
            <w:r>
              <w:rPr>
                <w:sz w:val="16"/>
                <w:szCs w:val="16"/>
              </w:rPr>
              <w:t>The Company</w:t>
            </w:r>
            <w:r w:rsidR="00090483" w:rsidRPr="006C3421">
              <w:rPr>
                <w:sz w:val="16"/>
                <w:szCs w:val="16"/>
              </w:rPr>
              <w:t xml:space="preserve"> send data request to onshore TOs</w:t>
            </w:r>
          </w:p>
        </w:tc>
        <w:tc>
          <w:tcPr>
            <w:tcW w:w="585" w:type="pct"/>
            <w:vAlign w:val="center"/>
          </w:tcPr>
          <w:p w14:paraId="28B22844" w14:textId="4EFC2107" w:rsidR="00090483" w:rsidRPr="006C3421" w:rsidRDefault="00090483" w:rsidP="0085732A">
            <w:pPr>
              <w:pStyle w:val="ListParagraph"/>
              <w:ind w:left="0"/>
              <w:rPr>
                <w:sz w:val="16"/>
                <w:szCs w:val="16"/>
              </w:rPr>
            </w:pPr>
            <w:r w:rsidRPr="006C3421">
              <w:rPr>
                <w:sz w:val="16"/>
                <w:szCs w:val="16"/>
              </w:rPr>
              <w:t xml:space="preserve">TOs submit </w:t>
            </w:r>
            <w:r w:rsidR="6D6D49B0" w:rsidRPr="1E53B987">
              <w:rPr>
                <w:sz w:val="16"/>
                <w:szCs w:val="16"/>
              </w:rPr>
              <w:t xml:space="preserve">a forecast </w:t>
            </w:r>
            <w:r w:rsidR="6D6D49B0" w:rsidRPr="49F4A972">
              <w:rPr>
                <w:sz w:val="16"/>
                <w:szCs w:val="16"/>
              </w:rPr>
              <w:t xml:space="preserve">of </w:t>
            </w:r>
            <w:r w:rsidR="0DDB47AF" w:rsidRPr="308DDD24">
              <w:rPr>
                <w:sz w:val="16"/>
                <w:szCs w:val="16"/>
              </w:rPr>
              <w:t>revenue</w:t>
            </w:r>
            <w:r w:rsidR="00AA15FC">
              <w:rPr>
                <w:sz w:val="16"/>
                <w:szCs w:val="16"/>
              </w:rPr>
              <w:t xml:space="preserve"> for </w:t>
            </w:r>
            <w:r w:rsidR="00C97375">
              <w:rPr>
                <w:sz w:val="16"/>
                <w:szCs w:val="16"/>
              </w:rPr>
              <w:t>F</w:t>
            </w:r>
            <w:r w:rsidR="00AA15FC">
              <w:rPr>
                <w:sz w:val="16"/>
                <w:szCs w:val="16"/>
              </w:rPr>
              <w:t>Y+1</w:t>
            </w:r>
            <w:r w:rsidR="00C97375">
              <w:rPr>
                <w:sz w:val="16"/>
                <w:szCs w:val="16"/>
              </w:rPr>
              <w:t>, FY+2, FY+3, FY+4, FY+5 FY+6</w:t>
            </w:r>
          </w:p>
        </w:tc>
        <w:tc>
          <w:tcPr>
            <w:tcW w:w="511" w:type="pct"/>
            <w:vAlign w:val="center"/>
          </w:tcPr>
          <w:p w14:paraId="28B22845" w14:textId="44186D5E" w:rsidR="00090483" w:rsidRPr="006C3421" w:rsidRDefault="003D1805" w:rsidP="0085732A">
            <w:pPr>
              <w:pStyle w:val="ListParagraph"/>
              <w:ind w:left="0"/>
              <w:rPr>
                <w:sz w:val="16"/>
                <w:szCs w:val="16"/>
              </w:rPr>
            </w:pPr>
            <w:r>
              <w:rPr>
                <w:sz w:val="16"/>
                <w:szCs w:val="16"/>
              </w:rPr>
              <w:t>The Company</w:t>
            </w:r>
            <w:r w:rsidR="00090483" w:rsidRPr="006C3421">
              <w:rPr>
                <w:sz w:val="16"/>
                <w:szCs w:val="16"/>
              </w:rPr>
              <w:t xml:space="preserve"> share draft tariffs </w:t>
            </w:r>
            <w:r w:rsidR="67915C76" w:rsidRPr="5624C618">
              <w:rPr>
                <w:sz w:val="16"/>
                <w:szCs w:val="16"/>
              </w:rPr>
              <w:t xml:space="preserve">for Y+1 </w:t>
            </w:r>
            <w:r w:rsidR="00090483" w:rsidRPr="006C3421">
              <w:rPr>
                <w:sz w:val="16"/>
                <w:szCs w:val="16"/>
              </w:rPr>
              <w:t>with onshore TOs</w:t>
            </w:r>
          </w:p>
        </w:tc>
        <w:tc>
          <w:tcPr>
            <w:tcW w:w="586" w:type="pct"/>
            <w:vAlign w:val="center"/>
          </w:tcPr>
          <w:p w14:paraId="28B22846" w14:textId="782884A3" w:rsidR="00090483" w:rsidRPr="006C3421" w:rsidRDefault="003D1805" w:rsidP="0085732A">
            <w:pPr>
              <w:pStyle w:val="ListParagraph"/>
              <w:ind w:left="0"/>
              <w:rPr>
                <w:sz w:val="16"/>
                <w:szCs w:val="16"/>
              </w:rPr>
            </w:pPr>
            <w:r>
              <w:rPr>
                <w:sz w:val="16"/>
                <w:szCs w:val="16"/>
              </w:rPr>
              <w:t>The Company</w:t>
            </w:r>
            <w:r w:rsidR="00090483" w:rsidRPr="006C3421">
              <w:rPr>
                <w:sz w:val="16"/>
                <w:szCs w:val="16"/>
              </w:rPr>
              <w:t xml:space="preserve"> publish draft tariffs for </w:t>
            </w:r>
            <w:r w:rsidR="007D6C7D">
              <w:rPr>
                <w:sz w:val="16"/>
                <w:szCs w:val="16"/>
              </w:rPr>
              <w:t>FY+1</w:t>
            </w:r>
          </w:p>
        </w:tc>
        <w:tc>
          <w:tcPr>
            <w:tcW w:w="595" w:type="pct"/>
            <w:vAlign w:val="center"/>
          </w:tcPr>
          <w:p w14:paraId="28B22847" w14:textId="39677F06" w:rsidR="00090483" w:rsidRPr="006C3421" w:rsidRDefault="00090483" w:rsidP="0085732A">
            <w:pPr>
              <w:pStyle w:val="ListParagraph"/>
              <w:ind w:left="0"/>
              <w:rPr>
                <w:sz w:val="16"/>
                <w:szCs w:val="16"/>
              </w:rPr>
            </w:pPr>
            <w:r w:rsidRPr="006C3421">
              <w:rPr>
                <w:sz w:val="16"/>
                <w:szCs w:val="16"/>
              </w:rPr>
              <w:t xml:space="preserve">Onshore TOs confirm final revenue for </w:t>
            </w:r>
            <w:r w:rsidR="007D6C7D">
              <w:rPr>
                <w:sz w:val="16"/>
                <w:szCs w:val="16"/>
              </w:rPr>
              <w:t xml:space="preserve">FY+1, </w:t>
            </w:r>
            <w:r w:rsidR="00141D2F">
              <w:rPr>
                <w:sz w:val="16"/>
                <w:szCs w:val="16"/>
              </w:rPr>
              <w:t>and update</w:t>
            </w:r>
            <w:r w:rsidR="000A316C">
              <w:rPr>
                <w:sz w:val="16"/>
                <w:szCs w:val="16"/>
              </w:rPr>
              <w:t>d</w:t>
            </w:r>
            <w:r w:rsidR="00141D2F">
              <w:rPr>
                <w:sz w:val="16"/>
                <w:szCs w:val="16"/>
              </w:rPr>
              <w:t xml:space="preserve"> forecast for </w:t>
            </w:r>
            <w:r w:rsidR="007D6C7D">
              <w:rPr>
                <w:sz w:val="16"/>
                <w:szCs w:val="16"/>
              </w:rPr>
              <w:t>FY+2, FY+3, FY+4, FY+5 FY+6</w:t>
            </w:r>
          </w:p>
        </w:tc>
        <w:tc>
          <w:tcPr>
            <w:tcW w:w="526" w:type="pct"/>
            <w:vAlign w:val="center"/>
          </w:tcPr>
          <w:p w14:paraId="28B22848" w14:textId="45756B15" w:rsidR="00090483" w:rsidRPr="006C3421" w:rsidRDefault="003D1805" w:rsidP="0085732A">
            <w:pPr>
              <w:pStyle w:val="ListParagraph"/>
              <w:ind w:left="0"/>
              <w:rPr>
                <w:sz w:val="16"/>
                <w:szCs w:val="16"/>
              </w:rPr>
            </w:pPr>
            <w:r>
              <w:rPr>
                <w:sz w:val="16"/>
                <w:szCs w:val="16"/>
              </w:rPr>
              <w:t>The Company</w:t>
            </w:r>
            <w:r w:rsidR="00090483" w:rsidRPr="006C3421">
              <w:rPr>
                <w:sz w:val="16"/>
                <w:szCs w:val="16"/>
              </w:rPr>
              <w:t xml:space="preserve"> shares indicative final tariffs with onshore TOs</w:t>
            </w:r>
          </w:p>
        </w:tc>
        <w:tc>
          <w:tcPr>
            <w:tcW w:w="590" w:type="pct"/>
            <w:vAlign w:val="center"/>
          </w:tcPr>
          <w:p w14:paraId="33BE257D" w14:textId="7CCE205F" w:rsidR="00090483" w:rsidRPr="006C3421" w:rsidRDefault="00090483" w:rsidP="0085732A">
            <w:pPr>
              <w:pStyle w:val="ListParagraph"/>
              <w:ind w:left="0"/>
              <w:rPr>
                <w:sz w:val="16"/>
                <w:szCs w:val="16"/>
              </w:rPr>
            </w:pPr>
            <w:r w:rsidRPr="006C3421">
              <w:rPr>
                <w:sz w:val="16"/>
                <w:szCs w:val="16"/>
              </w:rPr>
              <w:t>Offshore TOs confirm final revenue</w:t>
            </w:r>
            <w:r w:rsidR="003B598F">
              <w:rPr>
                <w:sz w:val="16"/>
                <w:szCs w:val="16"/>
              </w:rPr>
              <w:t xml:space="preserve"> for</w:t>
            </w:r>
            <w:r w:rsidRPr="006C3421">
              <w:rPr>
                <w:sz w:val="16"/>
                <w:szCs w:val="16"/>
              </w:rPr>
              <w:t xml:space="preserve"> </w:t>
            </w:r>
            <w:r w:rsidR="007D6C7D">
              <w:rPr>
                <w:sz w:val="16"/>
                <w:szCs w:val="16"/>
              </w:rPr>
              <w:t>FY+1</w:t>
            </w:r>
            <w:r w:rsidR="00893D3F">
              <w:rPr>
                <w:sz w:val="16"/>
                <w:szCs w:val="16"/>
              </w:rPr>
              <w:t xml:space="preserve"> and updated forecast for</w:t>
            </w:r>
            <w:r w:rsidR="007D6C7D">
              <w:rPr>
                <w:sz w:val="16"/>
                <w:szCs w:val="16"/>
              </w:rPr>
              <w:t xml:space="preserve"> FY+2, FY+3, FY+4, FY+5 FY+6</w:t>
            </w:r>
          </w:p>
        </w:tc>
        <w:tc>
          <w:tcPr>
            <w:tcW w:w="587" w:type="pct"/>
            <w:vAlign w:val="center"/>
          </w:tcPr>
          <w:p w14:paraId="28B22849" w14:textId="4499E6DC" w:rsidR="00090483" w:rsidRPr="006C3421" w:rsidRDefault="003D1805" w:rsidP="0085732A">
            <w:pPr>
              <w:pStyle w:val="ListParagraph"/>
              <w:ind w:left="0"/>
              <w:rPr>
                <w:sz w:val="16"/>
                <w:szCs w:val="16"/>
              </w:rPr>
            </w:pPr>
            <w:r>
              <w:rPr>
                <w:sz w:val="16"/>
                <w:szCs w:val="16"/>
              </w:rPr>
              <w:t>The Company</w:t>
            </w:r>
            <w:r w:rsidR="00090483" w:rsidRPr="006C3421">
              <w:rPr>
                <w:sz w:val="16"/>
                <w:szCs w:val="16"/>
              </w:rPr>
              <w:t xml:space="preserve"> publishes </w:t>
            </w:r>
            <w:r w:rsidR="007D6C7D">
              <w:rPr>
                <w:sz w:val="16"/>
                <w:szCs w:val="16"/>
              </w:rPr>
              <w:t>FY+1</w:t>
            </w:r>
            <w:r w:rsidR="00090483" w:rsidRPr="006C3421">
              <w:rPr>
                <w:sz w:val="16"/>
                <w:szCs w:val="16"/>
              </w:rPr>
              <w:t xml:space="preserve"> final tariffs</w:t>
            </w:r>
          </w:p>
        </w:tc>
      </w:tr>
    </w:tbl>
    <w:p w14:paraId="28B2284D" w14:textId="77777777" w:rsidR="0085732A" w:rsidRDefault="0085732A" w:rsidP="0085732A">
      <w:pPr>
        <w:pStyle w:val="ListParagraph"/>
      </w:pPr>
    </w:p>
    <w:p w14:paraId="50984483" w14:textId="51476AA7" w:rsidR="008E1CF8" w:rsidRDefault="008518B7" w:rsidP="21537AFD">
      <w:pPr>
        <w:pStyle w:val="Heading3"/>
        <w:tabs>
          <w:tab w:val="num" w:pos="851"/>
        </w:tabs>
        <w:ind w:left="851" w:hanging="851"/>
      </w:pPr>
      <w:r>
        <w:t>T</w:t>
      </w:r>
      <w:r w:rsidR="008E1CF8">
        <w:t>he timetable</w:t>
      </w:r>
      <w:r w:rsidR="00901B4C">
        <w:t xml:space="preserve"> </w:t>
      </w:r>
      <w:r w:rsidR="003D1805">
        <w:t>The Company</w:t>
      </w:r>
      <w:r w:rsidR="00901B4C">
        <w:t xml:space="preserve"> publishes by January 31</w:t>
      </w:r>
      <w:r w:rsidR="00901B4C" w:rsidRPr="00E93914">
        <w:rPr>
          <w:vertAlign w:val="superscript"/>
        </w:rPr>
        <w:t>st</w:t>
      </w:r>
      <w:r w:rsidR="00901B4C">
        <w:t xml:space="preserve"> annually</w:t>
      </w:r>
      <w:r w:rsidR="006210FF">
        <w:t xml:space="preserve"> detailing</w:t>
      </w:r>
      <w:r w:rsidR="00073895">
        <w:t xml:space="preserve"> the</w:t>
      </w:r>
      <w:r w:rsidR="008E1CF8">
        <w:t xml:space="preserve"> publi</w:t>
      </w:r>
      <w:r w:rsidR="006210FF">
        <w:t xml:space="preserve">cation </w:t>
      </w:r>
      <w:r w:rsidR="00073895">
        <w:t xml:space="preserve">timeline </w:t>
      </w:r>
      <w:r w:rsidR="006210FF">
        <w:t>for</w:t>
      </w:r>
      <w:r w:rsidR="008E1CF8">
        <w:t xml:space="preserve"> </w:t>
      </w:r>
      <w:r w:rsidR="73862C21">
        <w:t>F</w:t>
      </w:r>
      <w:r w:rsidR="004F3162">
        <w:t xml:space="preserve">inancial Year </w:t>
      </w:r>
      <w:r w:rsidR="73862C21">
        <w:t>Y</w:t>
      </w:r>
      <w:r w:rsidR="636241F5">
        <w:t xml:space="preserve">+1 </w:t>
      </w:r>
      <w:r w:rsidR="004547DD">
        <w:t xml:space="preserve">initial </w:t>
      </w:r>
      <w:r w:rsidR="008E1CF8">
        <w:t>forecast TNUoS tariffs</w:t>
      </w:r>
      <w:r w:rsidR="004547DD">
        <w:t xml:space="preserve">, </w:t>
      </w:r>
      <w:r w:rsidR="00393C37">
        <w:t>quarterly forecast updates and the five year forecast</w:t>
      </w:r>
      <w:r w:rsidR="00E01405">
        <w:t xml:space="preserve"> for </w:t>
      </w:r>
      <w:r w:rsidR="005A12E0">
        <w:t xml:space="preserve">Financial Year </w:t>
      </w:r>
      <w:r w:rsidR="00E01405">
        <w:t>Y+2</w:t>
      </w:r>
      <w:r w:rsidR="008C3770">
        <w:t xml:space="preserve"> onwards</w:t>
      </w:r>
      <w:r w:rsidR="00C75477">
        <w:t>,</w:t>
      </w:r>
      <w:r w:rsidR="008E1CF8">
        <w:t xml:space="preserve"> may </w:t>
      </w:r>
      <w:r w:rsidR="003C1C61">
        <w:t>be amended</w:t>
      </w:r>
      <w:r w:rsidR="008E1CF8">
        <w:t xml:space="preserve"> </w:t>
      </w:r>
      <w:r w:rsidR="003C1C61">
        <w:t>within Financial Year Y</w:t>
      </w:r>
      <w:r w:rsidR="008E1CF8">
        <w:t xml:space="preserve"> where required</w:t>
      </w:r>
      <w:r w:rsidR="007313D4">
        <w:t xml:space="preserve"> </w:t>
      </w:r>
      <w:r w:rsidR="00E93914">
        <w:t>as a result of</w:t>
      </w:r>
      <w:r w:rsidR="007313D4">
        <w:t xml:space="preserve"> unforeseen circumstances.</w:t>
      </w:r>
      <w:r w:rsidR="00773E26">
        <w:t xml:space="preserve"> Should</w:t>
      </w:r>
      <w:r w:rsidR="00655129">
        <w:t xml:space="preserve"> such cases arise,</w:t>
      </w:r>
      <w:r w:rsidR="00E0018A">
        <w:t xml:space="preserve"> TOs will be consulted</w:t>
      </w:r>
      <w:r w:rsidR="00773E26">
        <w:t xml:space="preserve"> </w:t>
      </w:r>
      <w:r w:rsidR="00D127E4">
        <w:t xml:space="preserve">by way of </w:t>
      </w:r>
      <w:r w:rsidR="003D1805">
        <w:t>The Company</w:t>
      </w:r>
      <w:r w:rsidR="00D127E4">
        <w:t>-instigated email communication</w:t>
      </w:r>
      <w:r w:rsidR="00386A1C">
        <w:t>,</w:t>
      </w:r>
      <w:r w:rsidR="00D127E4">
        <w:t xml:space="preserve"> </w:t>
      </w:r>
      <w:r w:rsidR="00386A1C">
        <w:t xml:space="preserve">telephone call, or meeting </w:t>
      </w:r>
      <w:r w:rsidR="00E0018A">
        <w:t>as early as reasonably practicable</w:t>
      </w:r>
      <w:r w:rsidR="008E1CF8">
        <w:t>.</w:t>
      </w:r>
      <w:r w:rsidR="00386A1C">
        <w:t xml:space="preserve"> </w:t>
      </w:r>
      <w:r w:rsidR="003D1805">
        <w:t>The Company</w:t>
      </w:r>
      <w:r w:rsidR="00A91140">
        <w:t xml:space="preserve"> and</w:t>
      </w:r>
      <w:r w:rsidR="1A4FC9D9">
        <w:t xml:space="preserve"> </w:t>
      </w:r>
      <w:r w:rsidR="003E1228">
        <w:t xml:space="preserve">the </w:t>
      </w:r>
      <w:r w:rsidR="00A91140">
        <w:t>TOs shall use their reasonable endeavours to agree</w:t>
      </w:r>
      <w:r w:rsidR="00E26FD6">
        <w:t xml:space="preserve"> alternative dates</w:t>
      </w:r>
      <w:r w:rsidR="004E40F7">
        <w:t xml:space="preserve"> </w:t>
      </w:r>
      <w:r w:rsidR="00715914">
        <w:t xml:space="preserve">for </w:t>
      </w:r>
      <w:r w:rsidR="004E40F7">
        <w:t>Appendix E</w:t>
      </w:r>
      <w:r w:rsidR="00A96F54">
        <w:t xml:space="preserve"> – Monthly Data Flow Table</w:t>
      </w:r>
      <w:r w:rsidR="008A2AC4">
        <w:t>.</w:t>
      </w:r>
      <w:r w:rsidR="00A91140">
        <w:t xml:space="preserve"> </w:t>
      </w:r>
      <w:r w:rsidR="00BF1E23">
        <w:t xml:space="preserve"> </w:t>
      </w:r>
    </w:p>
    <w:p w14:paraId="28B2284F" w14:textId="3BD36FFF" w:rsidR="0085732A" w:rsidRPr="00BF5764" w:rsidRDefault="00F02172" w:rsidP="07798352">
      <w:pPr>
        <w:pStyle w:val="Heading3"/>
        <w:keepNext w:val="0"/>
        <w:tabs>
          <w:tab w:val="num" w:pos="851"/>
        </w:tabs>
        <w:ind w:left="851" w:hanging="851"/>
        <w:jc w:val="both"/>
      </w:pPr>
      <w:r w:rsidRPr="00BF5764">
        <w:t xml:space="preserve">Where additional information is required for future </w:t>
      </w:r>
      <w:r w:rsidR="003E1228">
        <w:t>r</w:t>
      </w:r>
      <w:r w:rsidRPr="00BF5764">
        <w:t xml:space="preserve">evenue forecast reports, </w:t>
      </w:r>
      <w:r w:rsidR="003D1805">
        <w:t>The Company</w:t>
      </w:r>
      <w:r w:rsidRPr="00BF5764">
        <w:t xml:space="preserve"> will endeavour to provide 30 days</w:t>
      </w:r>
      <w:r w:rsidR="007E33FC">
        <w:t>’</w:t>
      </w:r>
      <w:r w:rsidRPr="00BF5764">
        <w:t xml:space="preserve"> notice before a formal request is made.</w:t>
      </w:r>
    </w:p>
    <w:p w14:paraId="28B22850" w14:textId="397C4F9F" w:rsidR="0085732A" w:rsidRDefault="00F02172" w:rsidP="0085732A">
      <w:pPr>
        <w:pStyle w:val="Heading3"/>
        <w:keepNext w:val="0"/>
        <w:tabs>
          <w:tab w:val="clear" w:pos="0"/>
          <w:tab w:val="num" w:pos="851"/>
        </w:tabs>
        <w:ind w:left="851" w:hanging="851"/>
      </w:pPr>
      <w:r w:rsidRPr="00BF5764">
        <w:t xml:space="preserve">Each TO will endeavour to provide </w:t>
      </w:r>
      <w:r>
        <w:t>any</w:t>
      </w:r>
      <w:r w:rsidRPr="00BF5764">
        <w:t xml:space="preserve"> additional data requested by e-mail within 30 days of receipt of the data request or within timescales agreed by both </w:t>
      </w:r>
      <w:r w:rsidR="003D1805">
        <w:t>The Company</w:t>
      </w:r>
      <w:r w:rsidRPr="00BF5764">
        <w:t xml:space="preserve"> and the TO.</w:t>
      </w:r>
    </w:p>
    <w:p w14:paraId="28B22851" w14:textId="71075343" w:rsidR="0085732A" w:rsidRDefault="00F02172" w:rsidP="07798352">
      <w:pPr>
        <w:pStyle w:val="Heading3"/>
        <w:keepNext w:val="0"/>
        <w:tabs>
          <w:tab w:val="num" w:pos="851"/>
        </w:tabs>
        <w:ind w:left="851" w:hanging="851"/>
      </w:pPr>
      <w:r w:rsidRPr="00492EED">
        <w:t>By 31</w:t>
      </w:r>
      <w:r w:rsidRPr="00492EED">
        <w:rPr>
          <w:vertAlign w:val="superscript"/>
        </w:rPr>
        <w:t>st</w:t>
      </w:r>
      <w:r>
        <w:t xml:space="preserve"> </w:t>
      </w:r>
      <w:r w:rsidRPr="00492EED">
        <w:t xml:space="preserve">of May </w:t>
      </w:r>
      <w:r w:rsidR="1EC5B32E">
        <w:t>in</w:t>
      </w:r>
      <w:r w:rsidRPr="00492EED">
        <w:t xml:space="preserve"> </w:t>
      </w:r>
      <w:r w:rsidR="00132F13">
        <w:t>Financial Year</w:t>
      </w:r>
      <w:r w:rsidR="008C3770">
        <w:t xml:space="preserve"> Y</w:t>
      </w:r>
      <w:r w:rsidRPr="00492EED">
        <w:t xml:space="preserve">, </w:t>
      </w:r>
      <w:r w:rsidR="003D1805">
        <w:t>The Company</w:t>
      </w:r>
      <w:r w:rsidRPr="00492EED">
        <w:t xml:space="preserve"> will provide a</w:t>
      </w:r>
      <w:r w:rsidR="00303568">
        <w:t xml:space="preserve"> statement of</w:t>
      </w:r>
      <w:r w:rsidRPr="00492EED">
        <w:t xml:space="preserve"> </w:t>
      </w:r>
      <w:r w:rsidR="00303568">
        <w:t>a</w:t>
      </w:r>
      <w:r w:rsidRPr="00492EED">
        <w:t xml:space="preserve">ssurance to </w:t>
      </w:r>
      <w:r w:rsidR="00CB102F">
        <w:t xml:space="preserve">Onshore </w:t>
      </w:r>
      <w:r w:rsidRPr="00492EED">
        <w:t xml:space="preserve">TOs </w:t>
      </w:r>
      <w:r w:rsidR="00ED378A">
        <w:t>in relation</w:t>
      </w:r>
      <w:r w:rsidRPr="00492EED">
        <w:t xml:space="preserve"> to its </w:t>
      </w:r>
      <w:r w:rsidR="00ED378A">
        <w:t xml:space="preserve">TNUoS </w:t>
      </w:r>
      <w:r w:rsidR="009A7A04">
        <w:t xml:space="preserve">tariff setting, </w:t>
      </w:r>
      <w:r w:rsidRPr="00492EED">
        <w:t>billing activities and</w:t>
      </w:r>
      <w:r w:rsidR="00ED378A">
        <w:t xml:space="preserve"> associated financial </w:t>
      </w:r>
      <w:r w:rsidR="005D618D">
        <w:t>SOX</w:t>
      </w:r>
      <w:r w:rsidRPr="00492EED">
        <w:t xml:space="preserve"> controls</w:t>
      </w:r>
      <w:r w:rsidR="005D618D">
        <w:t>.</w:t>
      </w:r>
      <w:r w:rsidR="00B50A10">
        <w:t xml:space="preserve"> The statement of assurance will </w:t>
      </w:r>
      <w:r w:rsidR="00C73430">
        <w:t>contain confirmation of</w:t>
      </w:r>
      <w:r w:rsidR="0010414D">
        <w:t xml:space="preserve"> the</w:t>
      </w:r>
      <w:r w:rsidR="00C73430">
        <w:t xml:space="preserve"> </w:t>
      </w:r>
      <w:r w:rsidR="000A5E9E">
        <w:t xml:space="preserve">SOX controls </w:t>
      </w:r>
      <w:r w:rsidR="009D7B45">
        <w:t xml:space="preserve">being performed </w:t>
      </w:r>
      <w:r w:rsidR="000D5FC2">
        <w:t>and details of</w:t>
      </w:r>
      <w:r w:rsidR="0010414D">
        <w:t xml:space="preserve"> any adverse findings if appropriate.</w:t>
      </w:r>
    </w:p>
    <w:p w14:paraId="28B22852" w14:textId="41121CA3" w:rsidR="0085732A" w:rsidRDefault="00F02172" w:rsidP="0085732A">
      <w:pPr>
        <w:pStyle w:val="Heading3"/>
        <w:keepNext w:val="0"/>
        <w:tabs>
          <w:tab w:val="clear" w:pos="0"/>
          <w:tab w:val="num" w:pos="851"/>
        </w:tabs>
        <w:ind w:left="851" w:hanging="851"/>
      </w:pPr>
      <w:r w:rsidRPr="009E7C59">
        <w:t xml:space="preserve">In the </w:t>
      </w:r>
      <w:r w:rsidR="003729D1">
        <w:t>Financial Year</w:t>
      </w:r>
      <w:r w:rsidRPr="009E7C59">
        <w:t xml:space="preserve"> preceding the next regulatory price control period, </w:t>
      </w:r>
      <w:r w:rsidR="003D1805">
        <w:t>The Company</w:t>
      </w:r>
      <w:r w:rsidRPr="009E7C59">
        <w:t xml:space="preserve"> and the </w:t>
      </w:r>
      <w:r>
        <w:t>relevant</w:t>
      </w:r>
      <w:r w:rsidRPr="009E7C59">
        <w:t xml:space="preserve"> Transmission Owners may notify one another and agree (on a unanimous basis only), any reasonable temporary adjustments to the provisions </w:t>
      </w:r>
      <w:r>
        <w:t xml:space="preserve">in 3.2 and 3.4 </w:t>
      </w:r>
      <w:r w:rsidRPr="009E7C59">
        <w:t>to allow them to be fulfilled. E.g. data substitutions, submission date changes.</w:t>
      </w:r>
    </w:p>
    <w:p w14:paraId="28B22853" w14:textId="77777777" w:rsidR="0085732A" w:rsidRDefault="0085732A" w:rsidP="0085732A">
      <w:pPr>
        <w:pStyle w:val="Heading3"/>
        <w:keepNext w:val="0"/>
        <w:numPr>
          <w:ilvl w:val="0"/>
          <w:numId w:val="0"/>
        </w:numPr>
        <w:ind w:left="851"/>
      </w:pPr>
    </w:p>
    <w:p w14:paraId="28B22854" w14:textId="6EE1773F" w:rsidR="0085732A" w:rsidRDefault="003D1805" w:rsidP="0085732A">
      <w:pPr>
        <w:pStyle w:val="Heading2"/>
        <w:rPr>
          <w:i w:val="0"/>
          <w:iCs/>
        </w:rPr>
      </w:pPr>
      <w:r>
        <w:rPr>
          <w:i w:val="0"/>
          <w:iCs/>
        </w:rPr>
        <w:t>The Company</w:t>
      </w:r>
      <w:r w:rsidR="00F02172">
        <w:rPr>
          <w:i w:val="0"/>
          <w:iCs/>
        </w:rPr>
        <w:t xml:space="preserve"> Revenue Forecast Information </w:t>
      </w:r>
      <w:r w:rsidR="00D27DC5">
        <w:rPr>
          <w:i w:val="0"/>
          <w:iCs/>
        </w:rPr>
        <w:t xml:space="preserve">Provision </w:t>
      </w:r>
      <w:r w:rsidR="00F02172">
        <w:rPr>
          <w:i w:val="0"/>
          <w:iCs/>
        </w:rPr>
        <w:t>for Onshore TOs</w:t>
      </w:r>
    </w:p>
    <w:p w14:paraId="28B22855" w14:textId="5AA8AA84" w:rsidR="0085732A" w:rsidRDefault="00F02172" w:rsidP="0085732A">
      <w:pPr>
        <w:pStyle w:val="Heading3"/>
        <w:tabs>
          <w:tab w:val="num" w:pos="851"/>
        </w:tabs>
        <w:ind w:left="851" w:hanging="851"/>
      </w:pPr>
      <w:r>
        <w:t xml:space="preserve">By the second Business Day of January, April, July and October </w:t>
      </w:r>
      <w:r w:rsidR="6F645E75">
        <w:t>in</w:t>
      </w:r>
      <w:r>
        <w:t xml:space="preserve"> </w:t>
      </w:r>
      <w:r w:rsidR="007D55AD">
        <w:t>Financial Year</w:t>
      </w:r>
      <w:r w:rsidR="008C3770">
        <w:t xml:space="preserve"> Y</w:t>
      </w:r>
      <w:r>
        <w:t xml:space="preserve">, </w:t>
      </w:r>
      <w:r w:rsidR="003D1805">
        <w:t>The Company</w:t>
      </w:r>
      <w:r>
        <w:t xml:space="preserve"> will provide </w:t>
      </w:r>
      <w:r w:rsidR="007D55AD">
        <w:t>a</w:t>
      </w:r>
      <w:r w:rsidR="00AF6D90">
        <w:t xml:space="preserve"> quarterly</w:t>
      </w:r>
      <w:r>
        <w:t xml:space="preserve"> </w:t>
      </w:r>
      <w:r w:rsidR="00AF6D90">
        <w:t>r</w:t>
      </w:r>
      <w:r>
        <w:t xml:space="preserve">eport to </w:t>
      </w:r>
      <w:r w:rsidR="004C1FA5">
        <w:t>the</w:t>
      </w:r>
      <w:r>
        <w:t xml:space="preserve"> </w:t>
      </w:r>
      <w:r w:rsidR="67BB341F">
        <w:t>O</w:t>
      </w:r>
      <w:r>
        <w:t>nshore TO</w:t>
      </w:r>
      <w:r w:rsidR="000C01F9">
        <w:t>s</w:t>
      </w:r>
      <w:r>
        <w:t xml:space="preserve"> containing information relating to actual and forecast TNUoS revenue. This information will be </w:t>
      </w:r>
      <w:r>
        <w:lastRenderedPageBreak/>
        <w:t xml:space="preserve">split across the CUSC charge types of half-hourly, </w:t>
      </w:r>
      <w:proofErr w:type="spellStart"/>
      <w:r>
        <w:t>non half-</w:t>
      </w:r>
      <w:proofErr w:type="spellEnd"/>
      <w:r>
        <w:t>hourly, and generation data.</w:t>
      </w:r>
    </w:p>
    <w:p w14:paraId="28B22856" w14:textId="1406B670" w:rsidR="0085732A" w:rsidRDefault="00F02172" w:rsidP="0085732A">
      <w:pPr>
        <w:pStyle w:val="Heading3"/>
        <w:tabs>
          <w:tab w:val="num" w:pos="851"/>
        </w:tabs>
        <w:ind w:left="851" w:hanging="851"/>
      </w:pPr>
      <w:r w:rsidRPr="00720AD3">
        <w:t xml:space="preserve">Forecast demand revenue data shall be </w:t>
      </w:r>
      <w:r>
        <w:t xml:space="preserve">that available under </w:t>
      </w:r>
      <w:r w:rsidR="002D28C6">
        <w:t xml:space="preserve">the </w:t>
      </w:r>
      <w:r>
        <w:t xml:space="preserve">CUSC and </w:t>
      </w:r>
      <w:r w:rsidRPr="00720AD3">
        <w:t>based on actual demand source</w:t>
      </w:r>
      <w:r w:rsidR="00EE7948">
        <w:t>d</w:t>
      </w:r>
      <w:r w:rsidRPr="00720AD3">
        <w:t xml:space="preserve"> from the most currently available metering data, and assumptions based on historic demand. Forecast generation revenue data shall be based on the latest TEC register </w:t>
      </w:r>
      <w:r>
        <w:t>published under</w:t>
      </w:r>
      <w:r w:rsidR="002D28C6">
        <w:t xml:space="preserve"> the</w:t>
      </w:r>
      <w:r>
        <w:t xml:space="preserve"> CUSC </w:t>
      </w:r>
      <w:r w:rsidRPr="00720AD3">
        <w:t>for onshore generators and the expected asset transfer date of the relevant offshore transmission system</w:t>
      </w:r>
      <w:r>
        <w:t xml:space="preserve"> to an </w:t>
      </w:r>
      <w:r w:rsidR="00042B4F">
        <w:t>OFTO</w:t>
      </w:r>
      <w:r w:rsidRPr="00720AD3">
        <w:t xml:space="preserve">.  </w:t>
      </w:r>
    </w:p>
    <w:p w14:paraId="28B22857" w14:textId="13A262E5" w:rsidR="0085732A" w:rsidRDefault="00F02172" w:rsidP="0085732A">
      <w:pPr>
        <w:pStyle w:val="Heading3"/>
        <w:tabs>
          <w:tab w:val="num" w:pos="851"/>
        </w:tabs>
        <w:ind w:left="851" w:hanging="851"/>
      </w:pPr>
      <w:r>
        <w:t xml:space="preserve">An example of the </w:t>
      </w:r>
      <w:r w:rsidR="006B30B9">
        <w:t>standard</w:t>
      </w:r>
      <w:r>
        <w:t xml:space="preserve"> format and content to be exchanged in the </w:t>
      </w:r>
      <w:r w:rsidR="00422C62">
        <w:t>quarterly r</w:t>
      </w:r>
      <w:r>
        <w:t xml:space="preserve">eport is provided for information at Appendix D. The structure, format, and content of the </w:t>
      </w:r>
      <w:r w:rsidR="00DD491F">
        <w:t>r</w:t>
      </w:r>
      <w:r>
        <w:t xml:space="preserve">eport may </w:t>
      </w:r>
      <w:r w:rsidR="002401ED">
        <w:t xml:space="preserve">only </w:t>
      </w:r>
      <w:r>
        <w:t xml:space="preserve">be amended by unanimous agreement of </w:t>
      </w:r>
      <w:r w:rsidR="003D1805">
        <w:t>The Company</w:t>
      </w:r>
      <w:r>
        <w:t xml:space="preserve"> and all </w:t>
      </w:r>
      <w:r w:rsidR="14464C92">
        <w:t>O</w:t>
      </w:r>
      <w:r>
        <w:t xml:space="preserve">nshore TOs </w:t>
      </w:r>
      <w:r w:rsidR="5C1A38F5">
        <w:t xml:space="preserve">and </w:t>
      </w:r>
      <w:r>
        <w:t xml:space="preserve">without the need to change this STC Procedure. The quarterly </w:t>
      </w:r>
      <w:r w:rsidR="00264BB3">
        <w:t>r</w:t>
      </w:r>
      <w:r>
        <w:t>eport shall as a minimum contain</w:t>
      </w:r>
      <w:r w:rsidR="001D4BDC">
        <w:t xml:space="preserve"> (but may not be limited to)</w:t>
      </w:r>
      <w:r>
        <w:t xml:space="preserve"> the following information:</w:t>
      </w:r>
    </w:p>
    <w:p w14:paraId="28B22858" w14:textId="77777777" w:rsidR="0085732A" w:rsidRDefault="00F02172" w:rsidP="0085732A">
      <w:pPr>
        <w:pStyle w:val="Heading3"/>
        <w:numPr>
          <w:ilvl w:val="0"/>
          <w:numId w:val="46"/>
        </w:numPr>
      </w:pPr>
      <w:r>
        <w:t>Updated total TNUoS revenue forecast</w:t>
      </w:r>
    </w:p>
    <w:p w14:paraId="28B22859" w14:textId="77777777" w:rsidR="0085732A" w:rsidRDefault="00F02172" w:rsidP="0085732A">
      <w:pPr>
        <w:pStyle w:val="Heading3"/>
        <w:numPr>
          <w:ilvl w:val="0"/>
          <w:numId w:val="46"/>
        </w:numPr>
      </w:pPr>
      <w:r>
        <w:t xml:space="preserve">Updated Demand revenue forecasts split out by half-hourly and </w:t>
      </w:r>
      <w:proofErr w:type="spellStart"/>
      <w:r>
        <w:t>non half-</w:t>
      </w:r>
      <w:proofErr w:type="spellEnd"/>
      <w:r>
        <w:t xml:space="preserve">hourly data </w:t>
      </w:r>
    </w:p>
    <w:p w14:paraId="28B2285A" w14:textId="77777777" w:rsidR="0085732A" w:rsidRDefault="00F02172" w:rsidP="0085732A">
      <w:pPr>
        <w:pStyle w:val="Heading3"/>
        <w:numPr>
          <w:ilvl w:val="0"/>
          <w:numId w:val="46"/>
        </w:numPr>
      </w:pPr>
      <w:r>
        <w:t>Updated Generation revenue and reconciliation forecast (final quarter only)</w:t>
      </w:r>
    </w:p>
    <w:p w14:paraId="28B2285B" w14:textId="57B8B5F8" w:rsidR="0085732A" w:rsidRDefault="00F02172" w:rsidP="0085732A">
      <w:pPr>
        <w:pStyle w:val="Heading3"/>
        <w:numPr>
          <w:ilvl w:val="0"/>
          <w:numId w:val="46"/>
        </w:numPr>
      </w:pPr>
      <w:r>
        <w:t xml:space="preserve">TNUoS revenue distribution forecast versus actual data e.g. breakdown of </w:t>
      </w:r>
      <w:r w:rsidR="003D1805">
        <w:t>The Company</w:t>
      </w:r>
      <w:r>
        <w:t xml:space="preserve">, OFTO, and onshore TO distribution </w:t>
      </w:r>
    </w:p>
    <w:p w14:paraId="28B2285C" w14:textId="6429CF92" w:rsidR="0085732A" w:rsidRDefault="003D1805" w:rsidP="0085732A">
      <w:pPr>
        <w:pStyle w:val="Heading3"/>
        <w:numPr>
          <w:ilvl w:val="0"/>
          <w:numId w:val="46"/>
        </w:numPr>
      </w:pPr>
      <w:r>
        <w:t>The Company</w:t>
      </w:r>
      <w:r w:rsidR="00F02172">
        <w:t xml:space="preserve"> TNUoS revenue summary</w:t>
      </w:r>
    </w:p>
    <w:p w14:paraId="04C54463" w14:textId="6309F61B" w:rsidR="00996052" w:rsidRDefault="00996052" w:rsidP="0085732A">
      <w:pPr>
        <w:pStyle w:val="Heading3"/>
        <w:numPr>
          <w:ilvl w:val="0"/>
          <w:numId w:val="46"/>
        </w:numPr>
      </w:pPr>
      <w:r>
        <w:t>Narratives</w:t>
      </w:r>
      <w:r w:rsidR="00AD58A5">
        <w:t xml:space="preserve"> at a high level</w:t>
      </w:r>
      <w:r>
        <w:t xml:space="preserve"> to explain deviations from previous quarterly reports </w:t>
      </w:r>
      <w:r w:rsidR="00AA4EDB">
        <w:t xml:space="preserve">and from expectations at final tariff setting </w:t>
      </w:r>
    </w:p>
    <w:p w14:paraId="61CC0A0C" w14:textId="77777777" w:rsidR="004D2682" w:rsidRDefault="004D2682" w:rsidP="004D2682">
      <w:pPr>
        <w:pStyle w:val="Heading3"/>
        <w:numPr>
          <w:ilvl w:val="0"/>
          <w:numId w:val="0"/>
        </w:numPr>
        <w:ind w:left="1629"/>
      </w:pPr>
    </w:p>
    <w:p w14:paraId="28B2285E" w14:textId="330D0422" w:rsidR="0085732A" w:rsidRDefault="00017250" w:rsidP="0085732A">
      <w:pPr>
        <w:pStyle w:val="Heading3"/>
        <w:tabs>
          <w:tab w:val="num" w:pos="851"/>
        </w:tabs>
        <w:ind w:left="851" w:hanging="851"/>
      </w:pPr>
      <w:r>
        <w:t>On</w:t>
      </w:r>
      <w:r w:rsidR="00E26EEC">
        <w:t xml:space="preserve"> the first Business Day</w:t>
      </w:r>
      <w:r w:rsidR="00F02172">
        <w:t xml:space="preserve"> </w:t>
      </w:r>
      <w:r>
        <w:t xml:space="preserve">of </w:t>
      </w:r>
      <w:r w:rsidR="77BB6CF9">
        <w:t>each month</w:t>
      </w:r>
      <w:r w:rsidR="00DC4599">
        <w:t xml:space="preserve"> in each Financial Year</w:t>
      </w:r>
      <w:r w:rsidR="77BB6CF9">
        <w:t xml:space="preserve"> </w:t>
      </w:r>
      <w:r w:rsidR="00F02172">
        <w:t xml:space="preserve">a high-level monthly report will be provided by </w:t>
      </w:r>
      <w:r w:rsidR="003D1805">
        <w:t>The Company</w:t>
      </w:r>
      <w:r w:rsidR="00F02172">
        <w:t xml:space="preserve"> to each of the </w:t>
      </w:r>
      <w:r w:rsidR="00E26EEC">
        <w:t>O</w:t>
      </w:r>
      <w:r w:rsidR="00F02172">
        <w:t>nshore</w:t>
      </w:r>
      <w:r w:rsidR="002E5034">
        <w:t xml:space="preserve"> TOs</w:t>
      </w:r>
      <w:r w:rsidR="00F02172">
        <w:t xml:space="preserve">. </w:t>
      </w:r>
      <w:r w:rsidR="00F02172" w:rsidRPr="00BF271B">
        <w:t>The report will contain</w:t>
      </w:r>
      <w:r w:rsidR="00F231D9">
        <w:t xml:space="preserve"> (but may not be limited to)</w:t>
      </w:r>
      <w:r w:rsidR="00F02172" w:rsidRPr="00BF271B">
        <w:t xml:space="preserve"> </w:t>
      </w:r>
      <w:r w:rsidR="00F02172">
        <w:t>the following information:</w:t>
      </w:r>
    </w:p>
    <w:p w14:paraId="28B2285F" w14:textId="6932A0A3" w:rsidR="0085732A" w:rsidRDefault="00F02172" w:rsidP="0085732A">
      <w:pPr>
        <w:pStyle w:val="ListParagraph"/>
        <w:numPr>
          <w:ilvl w:val="0"/>
          <w:numId w:val="47"/>
        </w:numPr>
        <w:ind w:left="1701" w:hanging="425"/>
      </w:pPr>
      <w:r>
        <w:t xml:space="preserve">Monthly TNUoS revenue forecast split per </w:t>
      </w:r>
      <w:r w:rsidR="6760F048">
        <w:t xml:space="preserve">Onshore </w:t>
      </w:r>
      <w:r>
        <w:t>TO</w:t>
      </w:r>
    </w:p>
    <w:p w14:paraId="28B22860" w14:textId="18D11071" w:rsidR="0085732A" w:rsidRDefault="00F02172" w:rsidP="0085732A">
      <w:pPr>
        <w:pStyle w:val="ListParagraph"/>
        <w:numPr>
          <w:ilvl w:val="0"/>
          <w:numId w:val="47"/>
        </w:numPr>
        <w:ind w:left="1701" w:hanging="425"/>
      </w:pPr>
      <w:r>
        <w:t xml:space="preserve">Monthly revenue distribution split per </w:t>
      </w:r>
      <w:r w:rsidR="0820B8E1">
        <w:t xml:space="preserve">Onshore </w:t>
      </w:r>
      <w:r>
        <w:t>TO</w:t>
      </w:r>
    </w:p>
    <w:p w14:paraId="28B22861" w14:textId="15645C01" w:rsidR="0085732A" w:rsidRDefault="00F02172" w:rsidP="0085732A">
      <w:pPr>
        <w:pStyle w:val="ListParagraph"/>
        <w:numPr>
          <w:ilvl w:val="0"/>
          <w:numId w:val="47"/>
        </w:numPr>
        <w:ind w:left="1701" w:hanging="425"/>
      </w:pPr>
      <w:r>
        <w:t xml:space="preserve">Monthly and year-to-date revenue invoiced by </w:t>
      </w:r>
      <w:r w:rsidR="003D1805">
        <w:t>The Company</w:t>
      </w:r>
    </w:p>
    <w:p w14:paraId="28B22862" w14:textId="77777777" w:rsidR="0085732A" w:rsidRDefault="00F02172" w:rsidP="0085732A">
      <w:pPr>
        <w:pStyle w:val="ListParagraph"/>
        <w:numPr>
          <w:ilvl w:val="0"/>
          <w:numId w:val="47"/>
        </w:numPr>
        <w:ind w:left="1701" w:hanging="425"/>
      </w:pPr>
      <w:r>
        <w:t>Generation and reconciliation invoicing forecast using available data</w:t>
      </w:r>
    </w:p>
    <w:p w14:paraId="00986159" w14:textId="6A00D99E" w:rsidR="004D2682" w:rsidRDefault="00AD169F" w:rsidP="004D2682">
      <w:pPr>
        <w:pStyle w:val="ListParagraph"/>
        <w:ind w:left="1701"/>
      </w:pPr>
      <w:r>
        <w:t>with</w:t>
      </w:r>
      <w:r w:rsidR="00F02172">
        <w:t xml:space="preserve"> accompanying narrative outlining differences to previous </w:t>
      </w:r>
      <w:r w:rsidR="007870A8">
        <w:t xml:space="preserve">month’s </w:t>
      </w:r>
      <w:r w:rsidR="00F02172">
        <w:t>forecast</w:t>
      </w:r>
      <w:r>
        <w:t>,</w:t>
      </w:r>
      <w:r w:rsidR="00FD6489">
        <w:t xml:space="preserve"> </w:t>
      </w:r>
      <w:r w:rsidR="00996052">
        <w:t xml:space="preserve">and </w:t>
      </w:r>
      <w:r w:rsidR="00AD58A5">
        <w:t xml:space="preserve">at a high level </w:t>
      </w:r>
      <w:r w:rsidR="00AA4EDB">
        <w:t xml:space="preserve">from </w:t>
      </w:r>
      <w:r w:rsidR="00996052">
        <w:t xml:space="preserve">expectations at final tariff setting </w:t>
      </w:r>
    </w:p>
    <w:p w14:paraId="53FA20B1" w14:textId="462A4910" w:rsidR="00536AD9" w:rsidRPr="0015579A" w:rsidRDefault="00BD6E23" w:rsidP="0085732A">
      <w:pPr>
        <w:pStyle w:val="Heading3"/>
        <w:tabs>
          <w:tab w:val="num" w:pos="851"/>
        </w:tabs>
        <w:ind w:left="851" w:hanging="851"/>
      </w:pPr>
      <w:r w:rsidRPr="0015579A">
        <w:lastRenderedPageBreak/>
        <w:t>Each year by 1</w:t>
      </w:r>
      <w:r w:rsidR="00163DE3">
        <w:t>2</w:t>
      </w:r>
      <w:r w:rsidR="00163DE3" w:rsidRPr="00D81FE7">
        <w:rPr>
          <w:vertAlign w:val="superscript"/>
        </w:rPr>
        <w:t>th</w:t>
      </w:r>
      <w:r w:rsidR="00163DE3">
        <w:t xml:space="preserve"> </w:t>
      </w:r>
      <w:r w:rsidRPr="0015579A">
        <w:t>November and 14</w:t>
      </w:r>
      <w:r w:rsidRPr="0015579A">
        <w:rPr>
          <w:vertAlign w:val="superscript"/>
        </w:rPr>
        <w:t>th</w:t>
      </w:r>
      <w:r w:rsidRPr="0015579A">
        <w:t xml:space="preserve"> January </w:t>
      </w:r>
      <w:r w:rsidR="003D1805">
        <w:t>The Company</w:t>
      </w:r>
      <w:r w:rsidRPr="0015579A">
        <w:t xml:space="preserve"> will issue reports regarding tariff setting inputs to the TOs</w:t>
      </w:r>
      <w:r w:rsidR="00455BF5" w:rsidRPr="0015579A">
        <w:t>. The reports will contain (but may not be limited to) the following information:</w:t>
      </w:r>
    </w:p>
    <w:p w14:paraId="27FD7D47" w14:textId="38AF46EB" w:rsidR="00455BF5" w:rsidRPr="0015579A" w:rsidRDefault="000D1392" w:rsidP="00455BF5">
      <w:pPr>
        <w:pStyle w:val="Heading3"/>
        <w:numPr>
          <w:ilvl w:val="0"/>
          <w:numId w:val="49"/>
        </w:numPr>
      </w:pPr>
      <w:r w:rsidRPr="0015579A">
        <w:t>Tariff setting data inputs, for example:</w:t>
      </w:r>
    </w:p>
    <w:p w14:paraId="3DB98AAE" w14:textId="778BD634" w:rsidR="000D1392" w:rsidRPr="0015579A" w:rsidRDefault="000D1392" w:rsidP="00D120EB">
      <w:pPr>
        <w:pStyle w:val="Heading3"/>
        <w:numPr>
          <w:ilvl w:val="0"/>
          <w:numId w:val="49"/>
        </w:numPr>
        <w:ind w:firstLine="272"/>
      </w:pPr>
      <w:r w:rsidRPr="0015579A">
        <w:t>DNO/DCC data</w:t>
      </w:r>
    </w:p>
    <w:p w14:paraId="4B6C70C2" w14:textId="44A68EF3" w:rsidR="000D1392" w:rsidRPr="0015579A" w:rsidRDefault="000D1392" w:rsidP="00D120EB">
      <w:pPr>
        <w:pStyle w:val="Heading3"/>
        <w:numPr>
          <w:ilvl w:val="0"/>
          <w:numId w:val="49"/>
        </w:numPr>
        <w:ind w:firstLine="272"/>
      </w:pPr>
      <w:r w:rsidRPr="0015579A">
        <w:t>Generation forecast and Generation charging base</w:t>
      </w:r>
    </w:p>
    <w:p w14:paraId="1BDB6060" w14:textId="64BFF8A9" w:rsidR="000D1392" w:rsidRPr="0015579A" w:rsidRDefault="000D1392" w:rsidP="00D120EB">
      <w:pPr>
        <w:pStyle w:val="Heading3"/>
        <w:numPr>
          <w:ilvl w:val="0"/>
          <w:numId w:val="49"/>
        </w:numPr>
        <w:ind w:firstLine="272"/>
      </w:pPr>
      <w:r w:rsidRPr="0015579A">
        <w:t>Network model</w:t>
      </w:r>
    </w:p>
    <w:p w14:paraId="01510B01" w14:textId="2A8D1357" w:rsidR="000D1392" w:rsidRPr="0015579A" w:rsidRDefault="000D1392" w:rsidP="00D120EB">
      <w:pPr>
        <w:pStyle w:val="Heading3"/>
        <w:numPr>
          <w:ilvl w:val="0"/>
          <w:numId w:val="49"/>
        </w:numPr>
        <w:ind w:firstLine="272"/>
      </w:pPr>
      <w:r w:rsidRPr="0015579A">
        <w:t>Allowed revenue</w:t>
      </w:r>
    </w:p>
    <w:p w14:paraId="02DDC452" w14:textId="3D678AAC" w:rsidR="000D1392" w:rsidRPr="0015579A" w:rsidRDefault="000D1392" w:rsidP="00D120EB">
      <w:pPr>
        <w:pStyle w:val="Heading3"/>
        <w:numPr>
          <w:ilvl w:val="0"/>
          <w:numId w:val="49"/>
        </w:numPr>
        <w:ind w:firstLine="272"/>
      </w:pPr>
      <w:r w:rsidRPr="0015579A">
        <w:t>Demand charging base</w:t>
      </w:r>
    </w:p>
    <w:p w14:paraId="4F962CC4" w14:textId="40F62C7F" w:rsidR="000D1392" w:rsidRPr="0015579A" w:rsidRDefault="000D1392" w:rsidP="00D120EB">
      <w:pPr>
        <w:pStyle w:val="Heading3"/>
        <w:numPr>
          <w:ilvl w:val="0"/>
          <w:numId w:val="49"/>
        </w:numPr>
        <w:ind w:firstLine="272"/>
      </w:pPr>
      <w:r w:rsidRPr="0015579A">
        <w:t>Annual load factors</w:t>
      </w:r>
    </w:p>
    <w:p w14:paraId="4364E357" w14:textId="2469DD60" w:rsidR="000D1392" w:rsidRPr="0015579A" w:rsidRDefault="000D1392" w:rsidP="00D120EB">
      <w:pPr>
        <w:pStyle w:val="Heading3"/>
        <w:numPr>
          <w:ilvl w:val="0"/>
          <w:numId w:val="49"/>
        </w:numPr>
        <w:ind w:firstLine="272"/>
      </w:pPr>
      <w:r w:rsidRPr="0015579A">
        <w:t>Offshore tariffs</w:t>
      </w:r>
    </w:p>
    <w:p w14:paraId="1C06CB29" w14:textId="4EF4FB95" w:rsidR="000D1392" w:rsidRPr="0015579A" w:rsidRDefault="000D1392" w:rsidP="00D120EB">
      <w:pPr>
        <w:pStyle w:val="Heading3"/>
        <w:numPr>
          <w:ilvl w:val="0"/>
          <w:numId w:val="49"/>
        </w:numPr>
        <w:ind w:left="1701" w:hanging="425"/>
      </w:pPr>
      <w:r w:rsidRPr="0015579A">
        <w:t xml:space="preserve">Assumptions used for the </w:t>
      </w:r>
      <w:r w:rsidR="00160E2B">
        <w:t xml:space="preserve">draft </w:t>
      </w:r>
      <w:r w:rsidRPr="0015579A">
        <w:t>TNUoS tariff</w:t>
      </w:r>
      <w:r w:rsidR="000D6F80" w:rsidRPr="0015579A">
        <w:t>s</w:t>
      </w:r>
      <w:r w:rsidRPr="0015579A">
        <w:t xml:space="preserve"> and the </w:t>
      </w:r>
      <w:r w:rsidR="00160E2B">
        <w:t xml:space="preserve">indicative </w:t>
      </w:r>
      <w:r w:rsidRPr="0015579A">
        <w:t>final TNU</w:t>
      </w:r>
      <w:r w:rsidR="00C759A2" w:rsidRPr="0015579A">
        <w:t xml:space="preserve">oS tariffs </w:t>
      </w:r>
    </w:p>
    <w:p w14:paraId="5D9B929F" w14:textId="2481B241" w:rsidR="00E30CAD" w:rsidRPr="0015579A" w:rsidRDefault="00E30CAD" w:rsidP="00D120EB">
      <w:pPr>
        <w:pStyle w:val="Heading3"/>
        <w:numPr>
          <w:ilvl w:val="0"/>
          <w:numId w:val="49"/>
        </w:numPr>
        <w:ind w:left="1701" w:hanging="425"/>
      </w:pPr>
      <w:r w:rsidRPr="0015579A">
        <w:t>Any significant variances from previous expectations e.g. due to un</w:t>
      </w:r>
      <w:r w:rsidR="00047F45" w:rsidRPr="0015579A">
        <w:t>foreseen events</w:t>
      </w:r>
    </w:p>
    <w:p w14:paraId="3C09407C" w14:textId="77777777" w:rsidR="004D2682" w:rsidRDefault="004D2682" w:rsidP="00933DC9">
      <w:pPr>
        <w:pStyle w:val="Heading3"/>
        <w:numPr>
          <w:ilvl w:val="0"/>
          <w:numId w:val="0"/>
        </w:numPr>
        <w:ind w:left="851"/>
      </w:pPr>
    </w:p>
    <w:p w14:paraId="28B22864" w14:textId="6D970984" w:rsidR="0085732A" w:rsidRDefault="003D1805" w:rsidP="0085732A">
      <w:pPr>
        <w:pStyle w:val="Heading3"/>
        <w:tabs>
          <w:tab w:val="num" w:pos="851"/>
        </w:tabs>
        <w:ind w:left="851" w:hanging="851"/>
      </w:pPr>
      <w:r>
        <w:t>The Company</w:t>
      </w:r>
      <w:r w:rsidR="00F02172">
        <w:t xml:space="preserve"> and individual </w:t>
      </w:r>
      <w:r w:rsidR="26BA983E">
        <w:t>O</w:t>
      </w:r>
      <w:r w:rsidR="00F02172">
        <w:t xml:space="preserve">nshore TOs may exchange any of the data within this section 3.5 additionally at increased frequencies or on an ad hoc basis where agreed by </w:t>
      </w:r>
      <w:r>
        <w:t>The Company</w:t>
      </w:r>
      <w:r w:rsidR="008D0FAB">
        <w:t xml:space="preserve"> and the relevant Onshore TO</w:t>
      </w:r>
      <w:r w:rsidR="00F02172">
        <w:t xml:space="preserve">. </w:t>
      </w:r>
      <w:r w:rsidR="009A2261">
        <w:t>Where such additional exchanges are agreed to occur</w:t>
      </w:r>
      <w:r w:rsidR="002E461F">
        <w:t xml:space="preserve"> between </w:t>
      </w:r>
      <w:r>
        <w:t>The Company</w:t>
      </w:r>
      <w:r w:rsidR="002E461F">
        <w:t xml:space="preserve"> and </w:t>
      </w:r>
      <w:r w:rsidR="00173222">
        <w:t xml:space="preserve">an individual </w:t>
      </w:r>
      <w:r w:rsidR="6843CEBD">
        <w:t>O</w:t>
      </w:r>
      <w:r w:rsidR="00173222">
        <w:t>nshore TO</w:t>
      </w:r>
      <w:r w:rsidR="009A2261">
        <w:t xml:space="preserve">, </w:t>
      </w:r>
      <w:r w:rsidR="00687396">
        <w:t xml:space="preserve">all </w:t>
      </w:r>
      <w:r w:rsidR="3ADB4FBF">
        <w:t>O</w:t>
      </w:r>
      <w:r w:rsidR="00687396">
        <w:t xml:space="preserve">nshore TOs shall be supplied with the </w:t>
      </w:r>
      <w:r w:rsidR="002E461F">
        <w:t xml:space="preserve">same information simultaneously. </w:t>
      </w:r>
    </w:p>
    <w:p w14:paraId="28B22868" w14:textId="77777777" w:rsidR="0085732A" w:rsidRPr="00302E20" w:rsidRDefault="00F02172" w:rsidP="0085732A">
      <w:pPr>
        <w:pStyle w:val="Heading1"/>
        <w:keepNext w:val="0"/>
        <w:jc w:val="both"/>
      </w:pPr>
      <w:r w:rsidRPr="00302E20">
        <w:t>Use of Substitute Data</w:t>
      </w:r>
    </w:p>
    <w:p w14:paraId="28B22869" w14:textId="2BD4D985" w:rsidR="0085732A" w:rsidRDefault="00F02172" w:rsidP="39CF6A66">
      <w:pPr>
        <w:pStyle w:val="Heading3"/>
        <w:keepNext w:val="0"/>
        <w:tabs>
          <w:tab w:val="num" w:pos="851"/>
        </w:tabs>
        <w:ind w:left="851" w:hanging="851"/>
      </w:pPr>
      <w:r>
        <w:t xml:space="preserve">Where </w:t>
      </w:r>
      <w:r w:rsidR="00461B54">
        <w:t>a</w:t>
      </w:r>
      <w:r>
        <w:t xml:space="preserve"> TO forecast has not been updated under this or other STC procedures then </w:t>
      </w:r>
      <w:r w:rsidR="003D1805">
        <w:t>The Company</w:t>
      </w:r>
      <w:r>
        <w:t xml:space="preserve"> may use the most recent forecast </w:t>
      </w:r>
      <w:r w:rsidR="601C7279">
        <w:t>provided</w:t>
      </w:r>
      <w:r>
        <w:t xml:space="preserve"> adjusted for movements in actual and forecast inflation. Therefore </w:t>
      </w:r>
      <w:r w:rsidR="003D1805">
        <w:t>The Company</w:t>
      </w:r>
      <w:r>
        <w:t xml:space="preserve"> </w:t>
      </w:r>
      <w:r w:rsidR="00063C28">
        <w:t>i</w:t>
      </w:r>
      <w:r>
        <w:t xml:space="preserve">nitial and  </w:t>
      </w:r>
      <w:r w:rsidR="00132B65">
        <w:t>updated</w:t>
      </w:r>
      <w:r>
        <w:t xml:space="preserve"> publications</w:t>
      </w:r>
      <w:r w:rsidR="00737F6B">
        <w:t xml:space="preserve"> (in accordance with 3.3.1)</w:t>
      </w:r>
      <w:r>
        <w:t xml:space="preserve"> will be based on the TO’s </w:t>
      </w:r>
      <w:r w:rsidR="00805A61">
        <w:t xml:space="preserve">January </w:t>
      </w:r>
      <w:r>
        <w:t xml:space="preserve">forecast pursuant to this procedure.  The  Draft </w:t>
      </w:r>
      <w:r w:rsidR="007F5A7B">
        <w:t xml:space="preserve">TNUoS tariffs </w:t>
      </w:r>
      <w:r>
        <w:t>publi</w:t>
      </w:r>
      <w:r w:rsidR="0002753D">
        <w:t xml:space="preserve">shed by </w:t>
      </w:r>
      <w:r w:rsidR="003D1805">
        <w:t>The Company</w:t>
      </w:r>
      <w:r>
        <w:t xml:space="preserve"> will be based on the TOs</w:t>
      </w:r>
      <w:r w:rsidR="00204E65">
        <w:t>’</w:t>
      </w:r>
      <w:r>
        <w:t xml:space="preserve"> October forecast pursuant to this procedure.  The </w:t>
      </w:r>
      <w:r w:rsidR="00D40501">
        <w:t>final</w:t>
      </w:r>
      <w:r>
        <w:t xml:space="preserve"> publication </w:t>
      </w:r>
      <w:r w:rsidR="00627A47">
        <w:t xml:space="preserve">of TNUoS tariffs </w:t>
      </w:r>
      <w:r w:rsidR="00B26199">
        <w:t xml:space="preserve">by </w:t>
      </w:r>
      <w:r w:rsidR="003D1805">
        <w:t>The Company</w:t>
      </w:r>
      <w:r w:rsidR="00B26199">
        <w:t xml:space="preserve"> </w:t>
      </w:r>
      <w:r>
        <w:t xml:space="preserve">will be based on a combination of the </w:t>
      </w:r>
      <w:r w:rsidR="00F64701">
        <w:t xml:space="preserve">final </w:t>
      </w:r>
      <w:r>
        <w:t>TO forecast pursuant to this procedure and more up to date information available pursuant to other STC Procedures.</w:t>
      </w:r>
    </w:p>
    <w:p w14:paraId="63637881" w14:textId="4607FB58" w:rsidR="006A419E" w:rsidRPr="00271346" w:rsidRDefault="00F02172" w:rsidP="39CF6A66">
      <w:pPr>
        <w:pStyle w:val="Heading3"/>
        <w:keepNext w:val="0"/>
        <w:tabs>
          <w:tab w:val="num" w:pos="851"/>
        </w:tabs>
        <w:ind w:left="851" w:hanging="851"/>
      </w:pPr>
      <w:r w:rsidRPr="00302E20">
        <w:t xml:space="preserve">Where no data is provided </w:t>
      </w:r>
      <w:r>
        <w:t xml:space="preserve">by </w:t>
      </w:r>
      <w:r w:rsidR="005D079E">
        <w:t>a</w:t>
      </w:r>
      <w:r>
        <w:t xml:space="preserve"> TO</w:t>
      </w:r>
      <w:r w:rsidRPr="00302E20">
        <w:t xml:space="preserve">, </w:t>
      </w:r>
      <w:r w:rsidR="003D1805">
        <w:t>The Company</w:t>
      </w:r>
      <w:r w:rsidRPr="00302E20">
        <w:t xml:space="preserve"> shall use</w:t>
      </w:r>
      <w:r>
        <w:t>,</w:t>
      </w:r>
      <w:r w:rsidRPr="00302E20">
        <w:t xml:space="preserve"> </w:t>
      </w:r>
      <w:r>
        <w:t>for the purposes of GB forecast revenue,</w:t>
      </w:r>
      <w:r w:rsidRPr="00302E20">
        <w:t xml:space="preserve"> </w:t>
      </w:r>
      <w:r>
        <w:t xml:space="preserve">substitute data. </w:t>
      </w:r>
      <w:r w:rsidR="003D1805">
        <w:t>The Company</w:t>
      </w:r>
      <w:r>
        <w:t xml:space="preserve"> shall indicate, within the published report, that no data has been received and that substitute data has been used and how that data has been derived.</w:t>
      </w:r>
    </w:p>
    <w:p w14:paraId="28B2286B" w14:textId="77777777" w:rsidR="0085732A" w:rsidRPr="00302E20" w:rsidRDefault="0085732A" w:rsidP="0085732A">
      <w:pPr>
        <w:pStyle w:val="Heading3"/>
        <w:keepNext w:val="0"/>
        <w:numPr>
          <w:ilvl w:val="2"/>
          <w:numId w:val="0"/>
        </w:numPr>
        <w:jc w:val="both"/>
      </w:pPr>
    </w:p>
    <w:p w14:paraId="6C879D5E" w14:textId="77777777" w:rsidR="00C06E89" w:rsidRDefault="00C06E89">
      <w:pPr>
        <w:spacing w:after="0"/>
        <w:rPr>
          <w:b/>
          <w:i/>
          <w:iCs/>
          <w:sz w:val="28"/>
        </w:rPr>
      </w:pPr>
      <w:r>
        <w:rPr>
          <w:i/>
          <w:iCs/>
          <w:sz w:val="28"/>
        </w:rPr>
        <w:br w:type="page"/>
      </w:r>
    </w:p>
    <w:p w14:paraId="28B2286C" w14:textId="4A2AF1B6" w:rsidR="0085732A" w:rsidRPr="00302E20" w:rsidRDefault="00F02172">
      <w:pPr>
        <w:pStyle w:val="Heading6"/>
        <w:rPr>
          <w:i/>
          <w:iCs/>
          <w:sz w:val="28"/>
        </w:rPr>
      </w:pPr>
      <w:r w:rsidRPr="00302E20">
        <w:rPr>
          <w:i/>
          <w:iCs/>
          <w:sz w:val="28"/>
        </w:rPr>
        <w:lastRenderedPageBreak/>
        <w:t xml:space="preserve">Appendix A: Overview of </w:t>
      </w:r>
      <w:r>
        <w:rPr>
          <w:i/>
          <w:iCs/>
          <w:sz w:val="28"/>
        </w:rPr>
        <w:t>Data exchange for Quarterly five year revenue forecasts</w:t>
      </w:r>
    </w:p>
    <w:p w14:paraId="28B2286D" w14:textId="77777777" w:rsidR="0085732A" w:rsidRDefault="00F02172" w:rsidP="0085732A">
      <w:r w:rsidRPr="00302E20">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2E986A7" w14:textId="3D14E068" w:rsidR="00565733" w:rsidRDefault="00565733" w:rsidP="00565733">
      <w:r>
        <w:rPr>
          <w:noProof/>
        </w:rPr>
        <mc:AlternateContent>
          <mc:Choice Requires="wps">
            <w:drawing>
              <wp:anchor distT="0" distB="0" distL="114300" distR="114300" simplePos="0" relativeHeight="251658240" behindDoc="0" locked="0" layoutInCell="1" allowOverlap="1" wp14:anchorId="4F08BCCB" wp14:editId="2C3DF25B">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E227F3"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" fillcolor="#a5a5a5 [3206]" strokecolor="#525252 [1606]" strokeweight="1pt"/>
            </w:pict>
          </mc:Fallback>
        </mc:AlternateContent>
      </w:r>
    </w:p>
    <w:p w14:paraId="03DFA058" w14:textId="42A02AE2" w:rsidR="00565733" w:rsidRDefault="00AF0849" w:rsidP="00565733">
      <w:r>
        <w:rPr>
          <w:noProof/>
        </w:rPr>
        <mc:AlternateContent>
          <mc:Choice Requires="wps">
            <w:drawing>
              <wp:anchor distT="0" distB="0" distL="114300" distR="114300" simplePos="0" relativeHeight="251658251" behindDoc="0" locked="0" layoutInCell="1" allowOverlap="1" wp14:anchorId="388064FD" wp14:editId="492AE25B">
                <wp:simplePos x="0" y="0"/>
                <wp:positionH relativeFrom="column">
                  <wp:posOffset>-97971</wp:posOffset>
                </wp:positionH>
                <wp:positionV relativeFrom="paragraph">
                  <wp:posOffset>134521</wp:posOffset>
                </wp:positionV>
                <wp:extent cx="6031865" cy="29349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031865" cy="293494"/>
                        </a:xfrm>
                        <a:prstGeom prst="rect">
                          <a:avLst/>
                        </a:prstGeom>
                        <a:noFill/>
                        <a:ln w="6350">
                          <a:noFill/>
                        </a:ln>
                      </wps:spPr>
                      <wps:txbx>
                        <w:txbxContent>
                          <w:p w14:paraId="74030EF0" w14:textId="77777777" w:rsidR="000B2307" w:rsidRPr="00364AAF" w:rsidRDefault="000B2307" w:rsidP="00565733">
                            <w:pPr>
                              <w:rPr>
                                <w:b/>
                                <w:bCs/>
                                <w:sz w:val="24"/>
                                <w:szCs w:val="24"/>
                              </w:rPr>
                            </w:pPr>
                            <w:r w:rsidRPr="00364AAF">
                              <w:rPr>
                                <w:b/>
                                <w:bCs/>
                                <w:sz w:val="24"/>
                                <w:szCs w:val="24"/>
                              </w:rPr>
                              <w:t>STCP</w:t>
                            </w:r>
                            <w:r>
                              <w:rPr>
                                <w:b/>
                                <w:bCs/>
                                <w:sz w:val="24"/>
                                <w:szCs w:val="24"/>
                              </w:rPr>
                              <w:t>24</w:t>
                            </w:r>
                            <w:r w:rsidRPr="00364AAF">
                              <w:rPr>
                                <w:b/>
                                <w:bCs/>
                                <w:sz w:val="24"/>
                                <w:szCs w:val="24"/>
                              </w:rPr>
                              <w:t xml:space="preserve">-1 </w:t>
                            </w:r>
                            <w:r>
                              <w:rPr>
                                <w:b/>
                                <w:bCs/>
                                <w:sz w:val="24"/>
                                <w:szCs w:val="24"/>
                              </w:rPr>
                              <w:t>Revenue Forecast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88064FD" id="_x0000_t202" coordsize="21600,21600" o:spt="202" path="m,l,21600r21600,l21600,xe">
                <v:stroke joinstyle="miter"/>
                <v:path gradientshapeok="t" o:connecttype="rect"/>
              </v:shapetype>
              <v:shape id="Text Box 13" o:spid="_x0000_s1026" type="#_x0000_t202" style="position:absolute;margin-left:-7.7pt;margin-top:10.6pt;width:474.95pt;height:23.1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" filled="f" stroked="f" strokeweight=".5pt">
                <v:textbox>
                  <w:txbxContent>
                    <w:p w14:paraId="74030EF0" w14:textId="77777777" w:rsidR="000B2307" w:rsidRPr="00364AAF" w:rsidRDefault="000B2307" w:rsidP="00565733">
                      <w:pPr>
                        <w:rPr>
                          <w:b/>
                          <w:bCs/>
                          <w:sz w:val="24"/>
                          <w:szCs w:val="24"/>
                        </w:rPr>
                      </w:pPr>
                      <w:r w:rsidRPr="00364AAF">
                        <w:rPr>
                          <w:b/>
                          <w:bCs/>
                          <w:sz w:val="24"/>
                          <w:szCs w:val="24"/>
                        </w:rPr>
                        <w:t>STCP</w:t>
                      </w:r>
                      <w:r>
                        <w:rPr>
                          <w:b/>
                          <w:bCs/>
                          <w:sz w:val="24"/>
                          <w:szCs w:val="24"/>
                        </w:rPr>
                        <w:t>24</w:t>
                      </w:r>
                      <w:r w:rsidRPr="00364AAF">
                        <w:rPr>
                          <w:b/>
                          <w:bCs/>
                          <w:sz w:val="24"/>
                          <w:szCs w:val="24"/>
                        </w:rPr>
                        <w:t xml:space="preserve">-1 </w:t>
                      </w:r>
                      <w:r>
                        <w:rPr>
                          <w:b/>
                          <w:bCs/>
                          <w:sz w:val="24"/>
                          <w:szCs w:val="24"/>
                        </w:rPr>
                        <w:t>Revenue Forecast Information</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2AB411DF" wp14:editId="5C1585F1">
                <wp:simplePos x="0" y="0"/>
                <wp:positionH relativeFrom="column">
                  <wp:posOffset>-95250</wp:posOffset>
                </wp:positionH>
                <wp:positionV relativeFrom="paragraph">
                  <wp:posOffset>103571</wp:posOffset>
                </wp:positionV>
                <wp:extent cx="6032310" cy="327546"/>
                <wp:effectExtent l="0" t="0" r="26035" b="15875"/>
                <wp:wrapNone/>
                <wp:docPr id="2" name="Rectangle 2"/>
                <wp:cNvGraphicFramePr/>
                <a:graphic xmlns:a="http://schemas.openxmlformats.org/drawingml/2006/main">
                  <a:graphicData uri="http://schemas.microsoft.com/office/word/2010/wordprocessingShape">
                    <wps:wsp>
                      <wps:cNvSpPr/>
                      <wps:spPr>
                        <a:xfrm>
                          <a:off x="0" y="0"/>
                          <a:ext cx="6032310" cy="327546"/>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6429C5" id="Rectangle 2" o:spid="_x0000_s1026" style="position:absolute;margin-left:-7.5pt;margin-top:8.15pt;width:475pt;height:25.8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" fillcolor="#f2f2f2 [3052]" strokecolor="#0070c0" strokeweight="1pt"/>
            </w:pict>
          </mc:Fallback>
        </mc:AlternateContent>
      </w:r>
      <w:r w:rsidR="00565733">
        <w:rPr>
          <w:noProof/>
        </w:rPr>
        <mc:AlternateContent>
          <mc:Choice Requires="wps">
            <w:drawing>
              <wp:anchor distT="0" distB="0" distL="114300" distR="114300" simplePos="0" relativeHeight="251658244" behindDoc="0" locked="0" layoutInCell="1" allowOverlap="1" wp14:anchorId="2A427EDB" wp14:editId="3516F19A">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4CBC5"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" filled="f" strokecolor="#1f3763 [1604]" strokeweight="1pt">
                <w10:wrap anchorx="margin"/>
              </v:rect>
            </w:pict>
          </mc:Fallback>
        </mc:AlternateContent>
      </w:r>
      <w:r w:rsidR="00565733">
        <w:rPr>
          <w:noProof/>
        </w:rPr>
        <mc:AlternateContent>
          <mc:Choice Requires="wps">
            <w:drawing>
              <wp:anchor distT="0" distB="0" distL="114300" distR="114300" simplePos="0" relativeHeight="251658249" behindDoc="0" locked="0" layoutInCell="1" allowOverlap="1" wp14:anchorId="695CF667" wp14:editId="5946EA8D">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0ABBA21C" w14:textId="77777777" w:rsidR="000B2307" w:rsidRPr="00E04AF7" w:rsidRDefault="000B2307" w:rsidP="00565733">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5CF667" id="Text Box 10" o:spid="_x0000_s1027"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" filled="f" stroked="f" strokeweight=".5pt">
                <v:textbox>
                  <w:txbxContent>
                    <w:p w14:paraId="0ABBA21C" w14:textId="77777777" w:rsidR="000B2307" w:rsidRPr="00E04AF7" w:rsidRDefault="000B2307" w:rsidP="00565733">
                      <w:pPr>
                        <w:jc w:val="center"/>
                        <w:rPr>
                          <w:b/>
                          <w:bCs/>
                        </w:rPr>
                      </w:pPr>
                      <w:r w:rsidRPr="00E04AF7">
                        <w:rPr>
                          <w:b/>
                          <w:bCs/>
                        </w:rPr>
                        <w:t>TO</w:t>
                      </w:r>
                    </w:p>
                  </w:txbxContent>
                </v:textbox>
              </v:shape>
            </w:pict>
          </mc:Fallback>
        </mc:AlternateContent>
      </w:r>
      <w:r w:rsidR="00565733">
        <w:rPr>
          <w:noProof/>
        </w:rPr>
        <mc:AlternateContent>
          <mc:Choice Requires="wps">
            <w:drawing>
              <wp:anchor distT="0" distB="0" distL="114300" distR="114300" simplePos="0" relativeHeight="251658247" behindDoc="0" locked="0" layoutInCell="1" allowOverlap="1" wp14:anchorId="5DDAE29E" wp14:editId="2F78AF8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CD25F7"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" fillcolor="#f2f2f2 [3052]" strokecolor="#1f3763 [1604]" strokeweight="1pt"/>
            </w:pict>
          </mc:Fallback>
        </mc:AlternateContent>
      </w:r>
      <w:r w:rsidR="00565733">
        <w:rPr>
          <w:noProof/>
        </w:rPr>
        <mc:AlternateContent>
          <mc:Choice Requires="wps">
            <w:drawing>
              <wp:anchor distT="0" distB="0" distL="114300" distR="114300" simplePos="0" relativeHeight="251658243" behindDoc="0" locked="0" layoutInCell="1" allowOverlap="1" wp14:anchorId="4C22E6EF" wp14:editId="72023CB5">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434C42"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" filled="f" strokecolor="#1f3763 [1604]" strokeweight="1pt"/>
            </w:pict>
          </mc:Fallback>
        </mc:AlternateContent>
      </w:r>
      <w:r w:rsidR="00565733">
        <w:rPr>
          <w:noProof/>
        </w:rPr>
        <mc:AlternateContent>
          <mc:Choice Requires="wps">
            <w:drawing>
              <wp:anchor distT="0" distB="0" distL="114300" distR="114300" simplePos="0" relativeHeight="251658242" behindDoc="0" locked="0" layoutInCell="1" allowOverlap="1" wp14:anchorId="5ADFDC72" wp14:editId="1179AB15">
                <wp:simplePos x="0" y="0"/>
                <wp:positionH relativeFrom="column">
                  <wp:posOffset>-122830</wp:posOffset>
                </wp:positionH>
                <wp:positionV relativeFrom="paragraph">
                  <wp:posOffset>586531</wp:posOffset>
                </wp:positionV>
                <wp:extent cx="1869743" cy="7533005"/>
                <wp:effectExtent l="0" t="0" r="16510" b="10795"/>
                <wp:wrapNone/>
                <wp:docPr id="9" name="Rectangle 9"/>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07091C" id="Rectangle 9"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" filled="f" strokecolor="#1f3763 [1604]" strokeweight="1pt"/>
            </w:pict>
          </mc:Fallback>
        </mc:AlternateContent>
      </w:r>
      <w:r w:rsidR="00565733">
        <w:t>S</w:t>
      </w:r>
    </w:p>
    <w:p w14:paraId="35170432" w14:textId="3E2ED832" w:rsidR="00565733" w:rsidRDefault="009E6A90" w:rsidP="00565733">
      <w:r>
        <w:rPr>
          <w:noProof/>
        </w:rPr>
        <mc:AlternateContent>
          <mc:Choice Requires="wps">
            <w:drawing>
              <wp:anchor distT="0" distB="0" distL="114300" distR="114300" simplePos="0" relativeHeight="251658259" behindDoc="0" locked="0" layoutInCell="1" allowOverlap="1" wp14:anchorId="47E9C346" wp14:editId="1FE39F99">
                <wp:simplePos x="0" y="0"/>
                <wp:positionH relativeFrom="margin">
                  <wp:posOffset>2153093</wp:posOffset>
                </wp:positionH>
                <wp:positionV relativeFrom="paragraph">
                  <wp:posOffset>5515905</wp:posOffset>
                </wp:positionV>
                <wp:extent cx="1430655" cy="393405"/>
                <wp:effectExtent l="0" t="0" r="17145" b="26035"/>
                <wp:wrapNone/>
                <wp:docPr id="32" name="Text Box 32"/>
                <wp:cNvGraphicFramePr/>
                <a:graphic xmlns:a="http://schemas.openxmlformats.org/drawingml/2006/main">
                  <a:graphicData uri="http://schemas.microsoft.com/office/word/2010/wordprocessingShape">
                    <wps:wsp>
                      <wps:cNvSpPr txBox="1"/>
                      <wps:spPr>
                        <a:xfrm>
                          <a:off x="0" y="0"/>
                          <a:ext cx="1430655" cy="393405"/>
                        </a:xfrm>
                        <a:prstGeom prst="rect">
                          <a:avLst/>
                        </a:prstGeom>
                        <a:solidFill>
                          <a:schemeClr val="accent1">
                            <a:lumMod val="20000"/>
                            <a:lumOff val="80000"/>
                          </a:schemeClr>
                        </a:solidFill>
                        <a:ln w="6350">
                          <a:solidFill>
                            <a:schemeClr val="tx1"/>
                          </a:solidFill>
                        </a:ln>
                      </wps:spPr>
                      <wps:txbx>
                        <w:txbxContent>
                          <w:p w14:paraId="3494FAEC" w14:textId="05404C06" w:rsidR="000B2307" w:rsidRPr="00E64ADA" w:rsidRDefault="000B2307" w:rsidP="00565733">
                            <w:pPr>
                              <w:jc w:val="center"/>
                            </w:pPr>
                            <w:r>
                              <w:t>Publish final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9C346" id="Text Box 32" o:spid="_x0000_s1028" type="#_x0000_t202" style="position:absolute;margin-left:169.55pt;margin-top:434.3pt;width:112.65pt;height:31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" fillcolor="#d9e2f3 [660]" strokecolor="black [3213]" strokeweight=".5pt">
                <v:textbox>
                  <w:txbxContent>
                    <w:p w14:paraId="3494FAEC" w14:textId="05404C06" w:rsidR="000B2307" w:rsidRPr="00E64ADA" w:rsidRDefault="000B2307" w:rsidP="00565733">
                      <w:pPr>
                        <w:jc w:val="center"/>
                      </w:pPr>
                      <w:r>
                        <w:t>Publish final tariffs for FY+1</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75BFB5F4" wp14:editId="5F0A37AF">
                <wp:simplePos x="0" y="0"/>
                <wp:positionH relativeFrom="margin">
                  <wp:posOffset>2121195</wp:posOffset>
                </wp:positionH>
                <wp:positionV relativeFrom="paragraph">
                  <wp:posOffset>4431385</wp:posOffset>
                </wp:positionV>
                <wp:extent cx="1459865" cy="404038"/>
                <wp:effectExtent l="0" t="0" r="26035" b="15240"/>
                <wp:wrapNone/>
                <wp:docPr id="25" name="Text Box 25"/>
                <wp:cNvGraphicFramePr/>
                <a:graphic xmlns:a="http://schemas.openxmlformats.org/drawingml/2006/main">
                  <a:graphicData uri="http://schemas.microsoft.com/office/word/2010/wordprocessingShape">
                    <wps:wsp>
                      <wps:cNvSpPr txBox="1"/>
                      <wps:spPr>
                        <a:xfrm>
                          <a:off x="0" y="0"/>
                          <a:ext cx="1459865" cy="404038"/>
                        </a:xfrm>
                        <a:prstGeom prst="rect">
                          <a:avLst/>
                        </a:prstGeom>
                        <a:solidFill>
                          <a:schemeClr val="accent1">
                            <a:lumMod val="20000"/>
                            <a:lumOff val="80000"/>
                          </a:schemeClr>
                        </a:solidFill>
                        <a:ln w="6350">
                          <a:solidFill>
                            <a:schemeClr val="tx1"/>
                          </a:solidFill>
                        </a:ln>
                      </wps:spPr>
                      <wps:txbx>
                        <w:txbxContent>
                          <w:p w14:paraId="6AF730A3" w14:textId="7C90A024" w:rsidR="000B2307" w:rsidRPr="00E64ADA" w:rsidRDefault="000B2307" w:rsidP="00565733">
                            <w:pPr>
                              <w:jc w:val="center"/>
                            </w:pPr>
                            <w:r>
                              <w:t>Share indicative final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BFB5F4" id="Text Box 25" o:spid="_x0000_s1029" type="#_x0000_t202" style="position:absolute;margin-left:167pt;margin-top:348.95pt;width:114.95pt;height:31.8pt;z-index:2516582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bR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" fillcolor="#d9e2f3 [660]" strokecolor="black [3213]" strokeweight=".5pt">
                <v:textbox>
                  <w:txbxContent>
                    <w:p w14:paraId="6AF730A3" w14:textId="7C90A024" w:rsidR="000B2307" w:rsidRPr="00E64ADA" w:rsidRDefault="000B2307" w:rsidP="00565733">
                      <w:pPr>
                        <w:jc w:val="center"/>
                      </w:pPr>
                      <w:r>
                        <w:t>Share indicative final tariffs for FY+1</w:t>
                      </w:r>
                    </w:p>
                  </w:txbxContent>
                </v:textbox>
                <w10:wrap anchorx="margin"/>
              </v:shape>
            </w:pict>
          </mc:Fallback>
        </mc:AlternateContent>
      </w:r>
      <w:r>
        <w:rPr>
          <w:noProof/>
        </w:rPr>
        <mc:AlternateContent>
          <mc:Choice Requires="wps">
            <w:drawing>
              <wp:anchor distT="0" distB="0" distL="114300" distR="114300" simplePos="0" relativeHeight="251658255" behindDoc="0" locked="0" layoutInCell="1" allowOverlap="1" wp14:anchorId="5C72D749" wp14:editId="0C33C9C8">
                <wp:simplePos x="0" y="0"/>
                <wp:positionH relativeFrom="margin">
                  <wp:posOffset>2099930</wp:posOffset>
                </wp:positionH>
                <wp:positionV relativeFrom="paragraph">
                  <wp:posOffset>2591952</wp:posOffset>
                </wp:positionV>
                <wp:extent cx="1459865" cy="361507"/>
                <wp:effectExtent l="0" t="0" r="26035" b="19685"/>
                <wp:wrapNone/>
                <wp:docPr id="21" name="Text Box 21"/>
                <wp:cNvGraphicFramePr/>
                <a:graphic xmlns:a="http://schemas.openxmlformats.org/drawingml/2006/main">
                  <a:graphicData uri="http://schemas.microsoft.com/office/word/2010/wordprocessingShape">
                    <wps:wsp>
                      <wps:cNvSpPr txBox="1"/>
                      <wps:spPr>
                        <a:xfrm>
                          <a:off x="0" y="0"/>
                          <a:ext cx="1459865" cy="361507"/>
                        </a:xfrm>
                        <a:prstGeom prst="rect">
                          <a:avLst/>
                        </a:prstGeom>
                        <a:solidFill>
                          <a:schemeClr val="accent1">
                            <a:lumMod val="20000"/>
                            <a:lumOff val="80000"/>
                          </a:schemeClr>
                        </a:solidFill>
                        <a:ln w="6350">
                          <a:solidFill>
                            <a:schemeClr val="tx1"/>
                          </a:solidFill>
                        </a:ln>
                      </wps:spPr>
                      <wps:txbx>
                        <w:txbxContent>
                          <w:p w14:paraId="5059C457" w14:textId="77777777" w:rsidR="000B2307" w:rsidRPr="00E64ADA" w:rsidRDefault="000B2307" w:rsidP="00565733">
                            <w:pPr>
                              <w:jc w:val="center"/>
                            </w:pPr>
                            <w:r>
                              <w:t>Share draft tariffs for FY+1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72D749" id="Text Box 21" o:spid="_x0000_s1030" type="#_x0000_t202" style="position:absolute;margin-left:165.35pt;margin-top:204.1pt;width:114.95pt;height:28.45pt;z-index:25165825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" fillcolor="#d9e2f3 [660]" strokecolor="black [3213]" strokeweight=".5pt">
                <v:textbox>
                  <w:txbxContent>
                    <w:p w14:paraId="5059C457" w14:textId="77777777" w:rsidR="000B2307" w:rsidRPr="00E64ADA" w:rsidRDefault="000B2307" w:rsidP="00565733">
                      <w:pPr>
                        <w:jc w:val="center"/>
                      </w:pPr>
                      <w:r>
                        <w:t>Share draft tariffs for FY+1</w:t>
                      </w:r>
                    </w:p>
                  </w:txbxContent>
                </v:textbox>
                <w10:wrap anchorx="margin"/>
              </v:shape>
            </w:pict>
          </mc:Fallback>
        </mc:AlternateContent>
      </w:r>
      <w:r w:rsidR="00CC0CD1">
        <w:rPr>
          <w:noProof/>
        </w:rPr>
        <mc:AlternateContent>
          <mc:Choice Requires="wps">
            <w:drawing>
              <wp:anchor distT="0" distB="0" distL="114300" distR="114300" simplePos="0" relativeHeight="251658256" behindDoc="0" locked="0" layoutInCell="1" allowOverlap="1" wp14:anchorId="7D445BAD" wp14:editId="6A0362C4">
                <wp:simplePos x="0" y="0"/>
                <wp:positionH relativeFrom="column">
                  <wp:posOffset>3581059</wp:posOffset>
                </wp:positionH>
                <wp:positionV relativeFrom="paragraph">
                  <wp:posOffset>1401105</wp:posOffset>
                </wp:positionV>
                <wp:extent cx="635931" cy="548670"/>
                <wp:effectExtent l="0" t="0" r="69215" b="60960"/>
                <wp:wrapNone/>
                <wp:docPr id="26" name="Straight Arrow Connector 26"/>
                <wp:cNvGraphicFramePr/>
                <a:graphic xmlns:a="http://schemas.openxmlformats.org/drawingml/2006/main">
                  <a:graphicData uri="http://schemas.microsoft.com/office/word/2010/wordprocessingShape">
                    <wps:wsp>
                      <wps:cNvCnPr/>
                      <wps:spPr>
                        <a:xfrm>
                          <a:off x="0" y="0"/>
                          <a:ext cx="635931" cy="5486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E3428A8" id="_x0000_t32" coordsize="21600,21600" o:spt="32" o:oned="t" path="m,l21600,21600e" filled="f">
                <v:path arrowok="t" fillok="f" o:connecttype="none"/>
                <o:lock v:ext="edit" shapetype="t"/>
              </v:shapetype>
              <v:shape id="Straight Arrow Connector 26" o:spid="_x0000_s1026" type="#_x0000_t32" style="position:absolute;margin-left:281.95pt;margin-top:110.3pt;width:50.05pt;height:43.2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" strokecolor="black [3213]" strokeweight=".5pt">
                <v:stroke endarrow="block" joinstyle="miter"/>
              </v:shape>
            </w:pict>
          </mc:Fallback>
        </mc:AlternateContent>
      </w:r>
      <w:r w:rsidR="00CC0CD1">
        <w:rPr>
          <w:noProof/>
        </w:rPr>
        <mc:AlternateContent>
          <mc:Choice Requires="wps">
            <w:drawing>
              <wp:anchor distT="0" distB="0" distL="114300" distR="114300" simplePos="0" relativeHeight="251658253" behindDoc="0" locked="0" layoutInCell="1" allowOverlap="1" wp14:anchorId="07AC7A9D" wp14:editId="1C7481D1">
                <wp:simplePos x="0" y="0"/>
                <wp:positionH relativeFrom="margin">
                  <wp:posOffset>2099930</wp:posOffset>
                </wp:positionH>
                <wp:positionV relativeFrom="paragraph">
                  <wp:posOffset>1103393</wp:posOffset>
                </wp:positionV>
                <wp:extent cx="1459865" cy="552893"/>
                <wp:effectExtent l="0" t="0" r="26035" b="19050"/>
                <wp:wrapNone/>
                <wp:docPr id="17" name="Text Box 17"/>
                <wp:cNvGraphicFramePr/>
                <a:graphic xmlns:a="http://schemas.openxmlformats.org/drawingml/2006/main">
                  <a:graphicData uri="http://schemas.microsoft.com/office/word/2010/wordprocessingShape">
                    <wps:wsp>
                      <wps:cNvSpPr txBox="1"/>
                      <wps:spPr>
                        <a:xfrm>
                          <a:off x="0" y="0"/>
                          <a:ext cx="1459865" cy="552893"/>
                        </a:xfrm>
                        <a:prstGeom prst="rect">
                          <a:avLst/>
                        </a:prstGeom>
                        <a:solidFill>
                          <a:schemeClr val="accent1">
                            <a:lumMod val="20000"/>
                            <a:lumOff val="80000"/>
                          </a:schemeClr>
                        </a:solidFill>
                        <a:ln w="6350">
                          <a:solidFill>
                            <a:schemeClr val="tx1"/>
                          </a:solidFill>
                        </a:ln>
                      </wps:spPr>
                      <wps:txbx>
                        <w:txbxContent>
                          <w:p w14:paraId="1D918E0B" w14:textId="388EF4CC" w:rsidR="000B2307" w:rsidRPr="00E64ADA" w:rsidRDefault="000B2307" w:rsidP="00565733">
                            <w:pPr>
                              <w:jc w:val="center"/>
                            </w:pPr>
                            <w:r w:rsidRPr="00E64ADA">
                              <w:t>Request forecasts for FY+1 &amp; FY</w:t>
                            </w:r>
                            <w:r>
                              <w:t>+</w:t>
                            </w:r>
                            <w:r w:rsidRPr="00E64ADA">
                              <w:t>2</w:t>
                            </w:r>
                            <w:r>
                              <w:t>, +3, +4, +5, +6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AC7A9D" id="Text Box 17" o:spid="_x0000_s1031" type="#_x0000_t202" style="position:absolute;margin-left:165.35pt;margin-top:86.9pt;width:114.95pt;height:43.55pt;z-index:25165825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" fillcolor="#d9e2f3 [660]" strokecolor="black [3213]" strokeweight=".5pt">
                <v:textbox>
                  <w:txbxContent>
                    <w:p w14:paraId="1D918E0B" w14:textId="388EF4CC" w:rsidR="000B2307" w:rsidRPr="00E64ADA" w:rsidRDefault="000B2307" w:rsidP="00565733">
                      <w:pPr>
                        <w:jc w:val="center"/>
                      </w:pPr>
                      <w:r w:rsidRPr="00E64ADA">
                        <w:t>Request forecasts for FY+1 &amp; FY</w:t>
                      </w:r>
                      <w:r>
                        <w:t>+</w:t>
                      </w:r>
                      <w:r w:rsidRPr="00E64ADA">
                        <w:t>2</w:t>
                      </w:r>
                      <w:r>
                        <w:t>, +3, +4, +5, +6</w:t>
                      </w:r>
                    </w:p>
                  </w:txbxContent>
                </v:textbox>
                <w10:wrap anchorx="margin"/>
              </v:shape>
            </w:pict>
          </mc:Fallback>
        </mc:AlternateContent>
      </w:r>
      <w:r w:rsidR="006B18ED">
        <w:rPr>
          <w:noProof/>
        </w:rPr>
        <mc:AlternateContent>
          <mc:Choice Requires="wps">
            <w:drawing>
              <wp:anchor distT="0" distB="0" distL="114300" distR="114300" simplePos="0" relativeHeight="251658250" behindDoc="0" locked="0" layoutInCell="1" allowOverlap="1" wp14:anchorId="48686FD6" wp14:editId="0557092A">
                <wp:simplePos x="0" y="0"/>
                <wp:positionH relativeFrom="column">
                  <wp:posOffset>2096622</wp:posOffset>
                </wp:positionH>
                <wp:positionV relativeFrom="paragraph">
                  <wp:posOffset>537063</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34611050" w14:textId="6304A526" w:rsidR="000B2307" w:rsidRDefault="003D1805" w:rsidP="00565733">
                            <w:pPr>
                              <w:jc w:val="center"/>
                            </w:pPr>
                            <w:r>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686FD6" id="Text Box 11" o:spid="_x0000_s1032" type="#_x0000_t202" style="position:absolute;margin-left:165.1pt;margin-top:42.3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" filled="f" stroked="f" strokeweight=".5pt">
                <v:textbox>
                  <w:txbxContent>
                    <w:p w14:paraId="34611050" w14:textId="6304A526" w:rsidR="000B2307" w:rsidRDefault="003D1805" w:rsidP="00565733">
                      <w:pPr>
                        <w:jc w:val="center"/>
                      </w:pPr>
                      <w:r>
                        <w:rPr>
                          <w:b/>
                          <w:bCs/>
                        </w:rPr>
                        <w:t>The Company</w:t>
                      </w:r>
                    </w:p>
                  </w:txbxContent>
                </v:textbox>
              </v:shape>
            </w:pict>
          </mc:Fallback>
        </mc:AlternateContent>
      </w:r>
      <w:r w:rsidR="006B18ED">
        <w:rPr>
          <w:noProof/>
        </w:rPr>
        <mc:AlternateContent>
          <mc:Choice Requires="wps">
            <w:drawing>
              <wp:anchor distT="0" distB="0" distL="114300" distR="114300" simplePos="0" relativeHeight="251658248" behindDoc="0" locked="0" layoutInCell="1" allowOverlap="1" wp14:anchorId="539DC4CC" wp14:editId="4D87EE4D">
                <wp:simplePos x="0" y="0"/>
                <wp:positionH relativeFrom="column">
                  <wp:posOffset>46518</wp:posOffset>
                </wp:positionH>
                <wp:positionV relativeFrom="paragraph">
                  <wp:posOffset>492420</wp:posOffset>
                </wp:positionV>
                <wp:extent cx="1510665" cy="6096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510665" cy="609600"/>
                        </a:xfrm>
                        <a:prstGeom prst="rect">
                          <a:avLst/>
                        </a:prstGeom>
                        <a:noFill/>
                        <a:ln w="6350">
                          <a:noFill/>
                        </a:ln>
                      </wps:spPr>
                      <wps:txbx>
                        <w:txbxContent>
                          <w:p w14:paraId="1537AD92" w14:textId="44407D51" w:rsidR="000B2307" w:rsidRDefault="000B2307" w:rsidP="00565733">
                            <w:pPr>
                              <w:jc w:val="center"/>
                            </w:pPr>
                            <w:r>
                              <w:rPr>
                                <w:b/>
                                <w:bCs/>
                              </w:rPr>
                              <w:t xml:space="preserve">Additional Provision of Information by </w:t>
                            </w:r>
                            <w:r w:rsidR="003D1805">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DC4CC" id="Text Box 14" o:spid="_x0000_s1033" type="#_x0000_t202" style="position:absolute;margin-left:3.65pt;margin-top:38.75pt;width:118.95pt;height:4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" filled="f" stroked="f" strokeweight=".5pt">
                <v:textbox>
                  <w:txbxContent>
                    <w:p w14:paraId="1537AD92" w14:textId="44407D51" w:rsidR="000B2307" w:rsidRDefault="000B2307" w:rsidP="00565733">
                      <w:pPr>
                        <w:jc w:val="center"/>
                      </w:pPr>
                      <w:r>
                        <w:rPr>
                          <w:b/>
                          <w:bCs/>
                        </w:rPr>
                        <w:t xml:space="preserve">Additional Provision of Information by </w:t>
                      </w:r>
                      <w:r w:rsidR="003D1805">
                        <w:rPr>
                          <w:b/>
                          <w:bCs/>
                        </w:rPr>
                        <w:t>The Company</w:t>
                      </w:r>
                    </w:p>
                  </w:txbxContent>
                </v:textbox>
              </v:shape>
            </w:pict>
          </mc:Fallback>
        </mc:AlternateContent>
      </w:r>
      <w:r w:rsidR="00565733">
        <w:rPr>
          <w:noProof/>
        </w:rPr>
        <mc:AlternateContent>
          <mc:Choice Requires="wps">
            <w:drawing>
              <wp:anchor distT="0" distB="0" distL="114300" distR="114300" simplePos="0" relativeHeight="251658262" behindDoc="0" locked="0" layoutInCell="1" allowOverlap="1" wp14:anchorId="435A9071" wp14:editId="2CC831BC">
                <wp:simplePos x="0" y="0"/>
                <wp:positionH relativeFrom="margin">
                  <wp:posOffset>3585853</wp:posOffset>
                </wp:positionH>
                <wp:positionV relativeFrom="paragraph">
                  <wp:posOffset>3965138</wp:posOffset>
                </wp:positionV>
                <wp:extent cx="591292" cy="671451"/>
                <wp:effectExtent l="38100" t="0" r="18415" b="52705"/>
                <wp:wrapNone/>
                <wp:docPr id="40" name="Straight Arrow Connector 40"/>
                <wp:cNvGraphicFramePr/>
                <a:graphic xmlns:a="http://schemas.openxmlformats.org/drawingml/2006/main">
                  <a:graphicData uri="http://schemas.microsoft.com/office/word/2010/wordprocessingShape">
                    <wps:wsp>
                      <wps:cNvCnPr/>
                      <wps:spPr>
                        <a:xfrm flipH="1">
                          <a:off x="0" y="0"/>
                          <a:ext cx="591292" cy="6714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A625DB" id="Straight Arrow Connector 40" o:spid="_x0000_s1026" type="#_x0000_t32" style="position:absolute;margin-left:282.35pt;margin-top:312.2pt;width:46.55pt;height:52.85pt;flip:x;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" strokecolor="black [3213]" strokeweight=".5pt">
                <v:stroke endarrow="block" joinstyle="miter"/>
                <w10:wrap anchorx="margin"/>
              </v:shape>
            </w:pict>
          </mc:Fallback>
        </mc:AlternateContent>
      </w:r>
      <w:r w:rsidR="00565733">
        <w:rPr>
          <w:noProof/>
        </w:rPr>
        <mc:AlternateContent>
          <mc:Choice Requires="wps">
            <w:drawing>
              <wp:anchor distT="0" distB="0" distL="114300" distR="114300" simplePos="0" relativeHeight="251658260" behindDoc="0" locked="0" layoutInCell="1" allowOverlap="1" wp14:anchorId="0F46D290" wp14:editId="49F5D7C3">
                <wp:simplePos x="0" y="0"/>
                <wp:positionH relativeFrom="column">
                  <wp:posOffset>3583379</wp:posOffset>
                </wp:positionH>
                <wp:positionV relativeFrom="paragraph">
                  <wp:posOffset>2789482</wp:posOffset>
                </wp:positionV>
                <wp:extent cx="617517" cy="1128156"/>
                <wp:effectExtent l="0" t="0" r="68580" b="53340"/>
                <wp:wrapNone/>
                <wp:docPr id="12" name="Straight Arrow Connector 12"/>
                <wp:cNvGraphicFramePr/>
                <a:graphic xmlns:a="http://schemas.openxmlformats.org/drawingml/2006/main">
                  <a:graphicData uri="http://schemas.microsoft.com/office/word/2010/wordprocessingShape">
                    <wps:wsp>
                      <wps:cNvCnPr/>
                      <wps:spPr>
                        <a:xfrm>
                          <a:off x="0" y="0"/>
                          <a:ext cx="617517" cy="11281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28574E" id="Straight Arrow Connector 12" o:spid="_x0000_s1026" type="#_x0000_t32" style="position:absolute;margin-left:282.15pt;margin-top:219.65pt;width:48.6pt;height:88.8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" strokecolor="black [3213]" strokeweight=".5pt">
                <v:stroke endarrow="block" joinstyle="miter"/>
              </v:shape>
            </w:pict>
          </mc:Fallback>
        </mc:AlternateContent>
      </w:r>
      <w:r w:rsidR="00565733">
        <w:rPr>
          <w:noProof/>
        </w:rPr>
        <mc:AlternateContent>
          <mc:Choice Requires="wps">
            <w:drawing>
              <wp:anchor distT="0" distB="0" distL="114300" distR="114300" simplePos="0" relativeHeight="251658258" behindDoc="0" locked="0" layoutInCell="1" allowOverlap="1" wp14:anchorId="7E255F55" wp14:editId="25CBFD39">
                <wp:simplePos x="0" y="0"/>
                <wp:positionH relativeFrom="margin">
                  <wp:posOffset>4197128</wp:posOffset>
                </wp:positionH>
                <wp:positionV relativeFrom="paragraph">
                  <wp:posOffset>3139498</wp:posOffset>
                </wp:positionV>
                <wp:extent cx="1483360" cy="1647825"/>
                <wp:effectExtent l="0" t="0" r="21590" b="28575"/>
                <wp:wrapNone/>
                <wp:docPr id="31" name="Text Box 31"/>
                <wp:cNvGraphicFramePr/>
                <a:graphic xmlns:a="http://schemas.openxmlformats.org/drawingml/2006/main">
                  <a:graphicData uri="http://schemas.microsoft.com/office/word/2010/wordprocessingShape">
                    <wps:wsp>
                      <wps:cNvSpPr txBox="1"/>
                      <wps:spPr>
                        <a:xfrm>
                          <a:off x="0" y="0"/>
                          <a:ext cx="1483360" cy="1647825"/>
                        </a:xfrm>
                        <a:prstGeom prst="rect">
                          <a:avLst/>
                        </a:prstGeom>
                        <a:solidFill>
                          <a:schemeClr val="accent4">
                            <a:lumMod val="20000"/>
                            <a:lumOff val="80000"/>
                          </a:schemeClr>
                        </a:solidFill>
                        <a:ln w="6350">
                          <a:solidFill>
                            <a:schemeClr val="tx1"/>
                          </a:solidFill>
                        </a:ln>
                      </wps:spPr>
                      <wps:txbx>
                        <w:txbxContent>
                          <w:p w14:paraId="5B46C5DE" w14:textId="79147672" w:rsidR="000B2307" w:rsidRDefault="000B2307" w:rsidP="00565733">
                            <w:pPr>
                              <w:jc w:val="center"/>
                            </w:pPr>
                            <w:r>
                              <w:t xml:space="preserve">Confirm final revenue for FY+1 &amp; updated forecast for FY+2, +3, +4, +5, +6 with accompanying narrative. Provide support to </w:t>
                            </w:r>
                            <w:r w:rsidR="003D1805">
                              <w:t>The Company</w:t>
                            </w:r>
                            <w:r>
                              <w:t xml:space="preserve"> with all reasonable requests throughout.</w:t>
                            </w:r>
                          </w:p>
                          <w:p w14:paraId="4521AA3E" w14:textId="77777777" w:rsidR="000B2307" w:rsidRDefault="000B2307" w:rsidP="00565733">
                            <w:pPr>
                              <w:jc w:val="center"/>
                            </w:pPr>
                          </w:p>
                          <w:p w14:paraId="378CE923" w14:textId="77777777" w:rsidR="000B2307" w:rsidRDefault="000B2307" w:rsidP="00565733">
                            <w:pPr>
                              <w:jc w:val="center"/>
                            </w:pPr>
                          </w:p>
                          <w:p w14:paraId="33D8AAAC" w14:textId="77777777" w:rsidR="000B2307" w:rsidRPr="00E64ADA" w:rsidRDefault="000B2307" w:rsidP="0056573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255F55" id="Text Box 31" o:spid="_x0000_s1034" type="#_x0000_t202" style="position:absolute;margin-left:330.5pt;margin-top:247.2pt;width:116.8pt;height:129.75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92NVwIAAMMEAAAOAAAAZHJzL2Uyb0RvYy54bWysVE2P2jAQvVfqf7B8LwkQWIo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" fillcolor="#fff2cc [663]" strokecolor="black [3213]" strokeweight=".5pt">
                <v:textbox>
                  <w:txbxContent>
                    <w:p w14:paraId="5B46C5DE" w14:textId="79147672" w:rsidR="000B2307" w:rsidRDefault="000B2307" w:rsidP="00565733">
                      <w:pPr>
                        <w:jc w:val="center"/>
                      </w:pPr>
                      <w:r>
                        <w:t xml:space="preserve">Confirm final revenue for FY+1 &amp; updated forecast for FY+2, +3, +4, +5, +6 with accompanying narrative. Provide support to </w:t>
                      </w:r>
                      <w:r w:rsidR="003D1805">
                        <w:t>The Company</w:t>
                      </w:r>
                      <w:r>
                        <w:t xml:space="preserve"> with all reasonable requests throughout.</w:t>
                      </w:r>
                    </w:p>
                    <w:p w14:paraId="4521AA3E" w14:textId="77777777" w:rsidR="000B2307" w:rsidRDefault="000B2307" w:rsidP="00565733">
                      <w:pPr>
                        <w:jc w:val="center"/>
                      </w:pPr>
                    </w:p>
                    <w:p w14:paraId="378CE923" w14:textId="77777777" w:rsidR="000B2307" w:rsidRDefault="000B2307" w:rsidP="00565733">
                      <w:pPr>
                        <w:jc w:val="center"/>
                      </w:pPr>
                    </w:p>
                    <w:p w14:paraId="33D8AAAC" w14:textId="77777777" w:rsidR="000B2307" w:rsidRPr="00E64ADA" w:rsidRDefault="000B2307" w:rsidP="00565733">
                      <w:pPr>
                        <w:jc w:val="center"/>
                      </w:pPr>
                    </w:p>
                  </w:txbxContent>
                </v:textbox>
                <w10:wrap anchorx="margin"/>
              </v:shape>
            </w:pict>
          </mc:Fallback>
        </mc:AlternateContent>
      </w:r>
      <w:r w:rsidR="00565733">
        <w:rPr>
          <w:noProof/>
        </w:rPr>
        <mc:AlternateContent>
          <mc:Choice Requires="wps">
            <w:drawing>
              <wp:anchor distT="0" distB="0" distL="114300" distR="114300" simplePos="0" relativeHeight="251658267" behindDoc="0" locked="0" layoutInCell="1" allowOverlap="1" wp14:anchorId="724D5B1D" wp14:editId="49455CDA">
                <wp:simplePos x="0" y="0"/>
                <wp:positionH relativeFrom="column">
                  <wp:posOffset>2847975</wp:posOffset>
                </wp:positionH>
                <wp:positionV relativeFrom="paragraph">
                  <wp:posOffset>4891025</wp:posOffset>
                </wp:positionV>
                <wp:extent cx="9525" cy="609600"/>
                <wp:effectExtent l="76200" t="0" r="66675" b="57150"/>
                <wp:wrapNone/>
                <wp:docPr id="48" name="Connector: Elbow 48"/>
                <wp:cNvGraphicFramePr/>
                <a:graphic xmlns:a="http://schemas.openxmlformats.org/drawingml/2006/main">
                  <a:graphicData uri="http://schemas.microsoft.com/office/word/2010/wordprocessingShape">
                    <wps:wsp>
                      <wps:cNvCnPr/>
                      <wps:spPr>
                        <a:xfrm>
                          <a:off x="0" y="0"/>
                          <a:ext cx="9525" cy="609600"/>
                        </a:xfrm>
                        <a:prstGeom prst="bentConnector3">
                          <a:avLst>
                            <a:gd name="adj1" fmla="val 50005"/>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5E7FCB11"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8" o:spid="_x0000_s1026" type="#_x0000_t34" style="position:absolute;margin-left:224.25pt;margin-top:385.1pt;width:.75pt;height:48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" adj="10801" strokecolor="black [3200]" strokeweight=".5pt">
                <v:stroke endarrow="block"/>
              </v:shape>
            </w:pict>
          </mc:Fallback>
        </mc:AlternateContent>
      </w:r>
      <w:r w:rsidR="00565733">
        <w:rPr>
          <w:noProof/>
        </w:rPr>
        <mc:AlternateContent>
          <mc:Choice Requires="wps">
            <w:drawing>
              <wp:anchor distT="0" distB="0" distL="114300" distR="114300" simplePos="0" relativeHeight="251658246" behindDoc="0" locked="0" layoutInCell="1" allowOverlap="1" wp14:anchorId="11632BE3" wp14:editId="315662A2">
                <wp:simplePos x="0" y="0"/>
                <wp:positionH relativeFrom="margin">
                  <wp:posOffset>2019886</wp:posOffset>
                </wp:positionH>
                <wp:positionV relativeFrom="paragraph">
                  <wp:posOffset>474790</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2126E3" id="Rectangle 7" o:spid="_x0000_s1026" style="position:absolute;margin-left:159.05pt;margin-top:37.4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" fillcolor="#f2f2f2 [3052]" strokecolor="#1f3763 [1604]" strokeweight="1pt">
                <w10:wrap anchorx="margin"/>
              </v:rect>
            </w:pict>
          </mc:Fallback>
        </mc:AlternateContent>
      </w:r>
      <w:r w:rsidR="00565733">
        <w:rPr>
          <w:noProof/>
        </w:rPr>
        <mc:AlternateContent>
          <mc:Choice Requires="wps">
            <w:drawing>
              <wp:anchor distT="0" distB="0" distL="114300" distR="114300" simplePos="0" relativeHeight="251658252" behindDoc="0" locked="0" layoutInCell="1" allowOverlap="1" wp14:anchorId="3C2D8084" wp14:editId="5F685453">
                <wp:simplePos x="0" y="0"/>
                <wp:positionH relativeFrom="column">
                  <wp:posOffset>80158</wp:posOffset>
                </wp:positionH>
                <wp:positionV relativeFrom="paragraph">
                  <wp:posOffset>4475777</wp:posOffset>
                </wp:positionV>
                <wp:extent cx="1377950" cy="439387"/>
                <wp:effectExtent l="0" t="0" r="12700" b="18415"/>
                <wp:wrapNone/>
                <wp:docPr id="15" name="Text Box 15"/>
                <wp:cNvGraphicFramePr/>
                <a:graphic xmlns:a="http://schemas.openxmlformats.org/drawingml/2006/main">
                  <a:graphicData uri="http://schemas.microsoft.com/office/word/2010/wordprocessingShape">
                    <wps:wsp>
                      <wps:cNvSpPr txBox="1"/>
                      <wps:spPr>
                        <a:xfrm>
                          <a:off x="0" y="0"/>
                          <a:ext cx="1377950" cy="439387"/>
                        </a:xfrm>
                        <a:prstGeom prst="rect">
                          <a:avLst/>
                        </a:prstGeom>
                        <a:solidFill>
                          <a:schemeClr val="accent2">
                            <a:lumMod val="20000"/>
                            <a:lumOff val="80000"/>
                          </a:schemeClr>
                        </a:solidFill>
                        <a:ln w="6350">
                          <a:solidFill>
                            <a:prstClr val="black"/>
                          </a:solidFill>
                        </a:ln>
                      </wps:spPr>
                      <wps:txbx>
                        <w:txbxContent>
                          <w:p w14:paraId="0F745CBD" w14:textId="2110F471" w:rsidR="000B2307" w:rsidRPr="007B34E0" w:rsidRDefault="000B2307" w:rsidP="00565733">
                            <w:pPr>
                              <w:jc w:val="center"/>
                            </w:pPr>
                            <w:r w:rsidRPr="007B34E0">
                              <w:t xml:space="preserve">Report published on </w:t>
                            </w:r>
                            <w:r w:rsidR="003D1805">
                              <w:t>The Company</w:t>
                            </w:r>
                            <w:r w:rsidRPr="007B34E0">
                              <w:t xml:space="preserve">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D8084" id="Text Box 15" o:spid="_x0000_s1035" type="#_x0000_t202" style="position:absolute;margin-left:6.3pt;margin-top:352.4pt;width:108.5pt;height:34.6pt;z-index:2516582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" fillcolor="#fbe4d5 [661]" strokeweight=".5pt">
                <v:textbox>
                  <w:txbxContent>
                    <w:p w14:paraId="0F745CBD" w14:textId="2110F471" w:rsidR="000B2307" w:rsidRPr="007B34E0" w:rsidRDefault="000B2307" w:rsidP="00565733">
                      <w:pPr>
                        <w:jc w:val="center"/>
                      </w:pPr>
                      <w:r w:rsidRPr="007B34E0">
                        <w:t xml:space="preserve">Report published on </w:t>
                      </w:r>
                      <w:r w:rsidR="003D1805">
                        <w:t>The Company</w:t>
                      </w:r>
                      <w:r w:rsidRPr="007B34E0">
                        <w:t xml:space="preserve"> website</w:t>
                      </w:r>
                    </w:p>
                  </w:txbxContent>
                </v:textbox>
              </v:shape>
            </w:pict>
          </mc:Fallback>
        </mc:AlternateContent>
      </w:r>
      <w:r w:rsidR="00565733">
        <w:rPr>
          <w:noProof/>
        </w:rPr>
        <mc:AlternateContent>
          <mc:Choice Requires="wps">
            <w:drawing>
              <wp:anchor distT="0" distB="0" distL="114300" distR="114300" simplePos="0" relativeHeight="251658257" behindDoc="0" locked="0" layoutInCell="1" allowOverlap="1" wp14:anchorId="04F88B19" wp14:editId="790B4DD8">
                <wp:simplePos x="0" y="0"/>
                <wp:positionH relativeFrom="column">
                  <wp:posOffset>3600449</wp:posOffset>
                </wp:positionH>
                <wp:positionV relativeFrom="paragraph">
                  <wp:posOffset>1993900</wp:posOffset>
                </wp:positionV>
                <wp:extent cx="605790" cy="781050"/>
                <wp:effectExtent l="38100" t="0" r="22860" b="57150"/>
                <wp:wrapNone/>
                <wp:docPr id="27" name="Straight Arrow Connector 27"/>
                <wp:cNvGraphicFramePr/>
                <a:graphic xmlns:a="http://schemas.openxmlformats.org/drawingml/2006/main">
                  <a:graphicData uri="http://schemas.microsoft.com/office/word/2010/wordprocessingShape">
                    <wps:wsp>
                      <wps:cNvCnPr/>
                      <wps:spPr>
                        <a:xfrm flipH="1">
                          <a:off x="0" y="0"/>
                          <a:ext cx="605790" cy="7810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3FAC8E" id="Straight Arrow Connector 27" o:spid="_x0000_s1026" type="#_x0000_t32" style="position:absolute;margin-left:283.5pt;margin-top:157pt;width:47.7pt;height:61.5pt;flip:x;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" strokecolor="black [3213]" strokeweight=".5pt">
                <v:stroke endarrow="block" joinstyle="miter"/>
              </v:shape>
            </w:pict>
          </mc:Fallback>
        </mc:AlternateContent>
      </w:r>
      <w:r w:rsidR="00565733">
        <w:rPr>
          <w:noProof/>
        </w:rPr>
        <mc:AlternateContent>
          <mc:Choice Requires="wps">
            <w:drawing>
              <wp:anchor distT="0" distB="0" distL="114300" distR="114300" simplePos="0" relativeHeight="251658254" behindDoc="0" locked="0" layoutInCell="1" allowOverlap="1" wp14:anchorId="424D6FD8" wp14:editId="353E50BC">
                <wp:simplePos x="0" y="0"/>
                <wp:positionH relativeFrom="margin">
                  <wp:posOffset>4229100</wp:posOffset>
                </wp:positionH>
                <wp:positionV relativeFrom="paragraph">
                  <wp:posOffset>1365250</wp:posOffset>
                </wp:positionV>
                <wp:extent cx="1459865" cy="1228725"/>
                <wp:effectExtent l="0" t="0" r="26035" b="28575"/>
                <wp:wrapNone/>
                <wp:docPr id="18" name="Text Box 18"/>
                <wp:cNvGraphicFramePr/>
                <a:graphic xmlns:a="http://schemas.openxmlformats.org/drawingml/2006/main">
                  <a:graphicData uri="http://schemas.microsoft.com/office/word/2010/wordprocessingShape">
                    <wps:wsp>
                      <wps:cNvSpPr txBox="1"/>
                      <wps:spPr>
                        <a:xfrm>
                          <a:off x="0" y="0"/>
                          <a:ext cx="1459865" cy="1228725"/>
                        </a:xfrm>
                        <a:prstGeom prst="rect">
                          <a:avLst/>
                        </a:prstGeom>
                        <a:solidFill>
                          <a:schemeClr val="accent4">
                            <a:lumMod val="20000"/>
                            <a:lumOff val="80000"/>
                          </a:schemeClr>
                        </a:solidFill>
                        <a:ln w="6350">
                          <a:solidFill>
                            <a:schemeClr val="tx1"/>
                          </a:solidFill>
                        </a:ln>
                      </wps:spPr>
                      <wps:txbx>
                        <w:txbxContent>
                          <w:p w14:paraId="62C26975" w14:textId="227E64CD" w:rsidR="000B2307" w:rsidRPr="00E64ADA" w:rsidRDefault="000B2307" w:rsidP="00565733">
                            <w:pPr>
                              <w:jc w:val="center"/>
                            </w:pPr>
                            <w:r>
                              <w:t xml:space="preserve">Calculate and send forecasts with accompanying narrative by email. Provide support to </w:t>
                            </w:r>
                            <w:r w:rsidR="003D1805">
                              <w:t>The Company</w:t>
                            </w:r>
                            <w:r>
                              <w:t xml:space="preserve"> with all reasonable requests throughout. </w:t>
                            </w:r>
                          </w:p>
                          <w:p w14:paraId="57548B9D" w14:textId="77777777" w:rsidR="000B2307" w:rsidRPr="00E64ADA" w:rsidRDefault="000B2307" w:rsidP="0056573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4D6FD8" id="Text Box 18" o:spid="_x0000_s1036" type="#_x0000_t202" style="position:absolute;margin-left:333pt;margin-top:107.5pt;width:114.95pt;height:96.75pt;z-index:25165825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" fillcolor="#fff2cc [663]" strokecolor="black [3213]" strokeweight=".5pt">
                <v:textbox>
                  <w:txbxContent>
                    <w:p w14:paraId="62C26975" w14:textId="227E64CD" w:rsidR="000B2307" w:rsidRPr="00E64ADA" w:rsidRDefault="000B2307" w:rsidP="00565733">
                      <w:pPr>
                        <w:jc w:val="center"/>
                      </w:pPr>
                      <w:r>
                        <w:t xml:space="preserve">Calculate and send forecasts with accompanying narrative by email. Provide support to </w:t>
                      </w:r>
                      <w:r w:rsidR="003D1805">
                        <w:t>The Company</w:t>
                      </w:r>
                      <w:r>
                        <w:t xml:space="preserve"> with all reasonable requests throughout. </w:t>
                      </w:r>
                    </w:p>
                    <w:p w14:paraId="57548B9D" w14:textId="77777777" w:rsidR="000B2307" w:rsidRPr="00E64ADA" w:rsidRDefault="000B2307" w:rsidP="00565733">
                      <w:pPr>
                        <w:jc w:val="center"/>
                      </w:pPr>
                    </w:p>
                  </w:txbxContent>
                </v:textbox>
                <w10:wrap anchorx="margin"/>
              </v:shape>
            </w:pict>
          </mc:Fallback>
        </mc:AlternateContent>
      </w:r>
      <w:r w:rsidR="00565733">
        <w:rPr>
          <w:noProof/>
        </w:rPr>
        <mc:AlternateContent>
          <mc:Choice Requires="wps">
            <w:drawing>
              <wp:anchor distT="0" distB="0" distL="114300" distR="114300" simplePos="0" relativeHeight="251658266" behindDoc="0" locked="0" layoutInCell="1" allowOverlap="1" wp14:anchorId="26D746E4" wp14:editId="2BC769C1">
                <wp:simplePos x="0" y="0"/>
                <wp:positionH relativeFrom="column">
                  <wp:posOffset>30480</wp:posOffset>
                </wp:positionH>
                <wp:positionV relativeFrom="paragraph">
                  <wp:posOffset>3771900</wp:posOffset>
                </wp:positionV>
                <wp:extent cx="1533525" cy="428625"/>
                <wp:effectExtent l="0" t="0" r="28575" b="28575"/>
                <wp:wrapNone/>
                <wp:docPr id="47" name="Text Box 47"/>
                <wp:cNvGraphicFramePr/>
                <a:graphic xmlns:a="http://schemas.openxmlformats.org/drawingml/2006/main">
                  <a:graphicData uri="http://schemas.microsoft.com/office/word/2010/wordprocessingShape">
                    <wps:wsp>
                      <wps:cNvSpPr txBox="1"/>
                      <wps:spPr>
                        <a:xfrm>
                          <a:off x="0" y="0"/>
                          <a:ext cx="1533525" cy="428625"/>
                        </a:xfrm>
                        <a:prstGeom prst="rect">
                          <a:avLst/>
                        </a:prstGeom>
                        <a:solidFill>
                          <a:schemeClr val="accent2">
                            <a:lumMod val="20000"/>
                            <a:lumOff val="80000"/>
                          </a:schemeClr>
                        </a:solidFill>
                        <a:ln w="6350">
                          <a:solidFill>
                            <a:prstClr val="black"/>
                          </a:solidFill>
                        </a:ln>
                      </wps:spPr>
                      <wps:txbx>
                        <w:txbxContent>
                          <w:p w14:paraId="3F9B2993" w14:textId="77777777" w:rsidR="000B2307" w:rsidRPr="007B34E0" w:rsidRDefault="000B2307" w:rsidP="00565733">
                            <w:pPr>
                              <w:jc w:val="center"/>
                            </w:pPr>
                            <w:r>
                              <w:t>Annual statement of assurance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746E4" id="Text Box 47" o:spid="_x0000_s1037" type="#_x0000_t202" style="position:absolute;margin-left:2.4pt;margin-top:297pt;width:120.7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" fillcolor="#fbe4d5 [661]" strokeweight=".5pt">
                <v:textbox>
                  <w:txbxContent>
                    <w:p w14:paraId="3F9B2993" w14:textId="77777777" w:rsidR="000B2307" w:rsidRPr="007B34E0" w:rsidRDefault="000B2307" w:rsidP="00565733">
                      <w:pPr>
                        <w:jc w:val="center"/>
                      </w:pPr>
                      <w:r>
                        <w:t>Annual statement of assurance</w:t>
                      </w:r>
                    </w:p>
                  </w:txbxContent>
                </v:textbox>
              </v:shape>
            </w:pict>
          </mc:Fallback>
        </mc:AlternateContent>
      </w:r>
      <w:r w:rsidR="00565733">
        <w:rPr>
          <w:noProof/>
        </w:rPr>
        <mc:AlternateContent>
          <mc:Choice Requires="wps">
            <w:drawing>
              <wp:anchor distT="0" distB="0" distL="114300" distR="114300" simplePos="0" relativeHeight="251658265" behindDoc="0" locked="0" layoutInCell="1" allowOverlap="1" wp14:anchorId="1C30CB2F" wp14:editId="16EF9B26">
                <wp:simplePos x="0" y="0"/>
                <wp:positionH relativeFrom="margin">
                  <wp:posOffset>47625</wp:posOffset>
                </wp:positionH>
                <wp:positionV relativeFrom="paragraph">
                  <wp:posOffset>2971800</wp:posOffset>
                </wp:positionV>
                <wp:extent cx="1533525" cy="466725"/>
                <wp:effectExtent l="0" t="0" r="28575" b="28575"/>
                <wp:wrapNone/>
                <wp:docPr id="46" name="Text Box 46"/>
                <wp:cNvGraphicFramePr/>
                <a:graphic xmlns:a="http://schemas.openxmlformats.org/drawingml/2006/main">
                  <a:graphicData uri="http://schemas.microsoft.com/office/word/2010/wordprocessingShape">
                    <wps:wsp>
                      <wps:cNvSpPr txBox="1"/>
                      <wps:spPr>
                        <a:xfrm>
                          <a:off x="0" y="0"/>
                          <a:ext cx="1533525" cy="466725"/>
                        </a:xfrm>
                        <a:prstGeom prst="rect">
                          <a:avLst/>
                        </a:prstGeom>
                        <a:solidFill>
                          <a:schemeClr val="accent2">
                            <a:lumMod val="20000"/>
                            <a:lumOff val="80000"/>
                          </a:schemeClr>
                        </a:solidFill>
                        <a:ln w="6350">
                          <a:solidFill>
                            <a:prstClr val="black"/>
                          </a:solidFill>
                        </a:ln>
                      </wps:spPr>
                      <wps:txbx>
                        <w:txbxContent>
                          <w:p w14:paraId="396288A5" w14:textId="77777777" w:rsidR="000B2307" w:rsidRPr="007B34E0" w:rsidRDefault="000B2307" w:rsidP="00565733">
                            <w:pPr>
                              <w:jc w:val="center"/>
                            </w:pPr>
                            <w:r>
                              <w:t>Twice-annual tariff-setting input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0CB2F" id="Text Box 46" o:spid="_x0000_s1038" type="#_x0000_t202" style="position:absolute;margin-left:3.75pt;margin-top:234pt;width:120.75pt;height:36.7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" fillcolor="#fbe4d5 [661]" strokeweight=".5pt">
                <v:textbox>
                  <w:txbxContent>
                    <w:p w14:paraId="396288A5" w14:textId="77777777" w:rsidR="000B2307" w:rsidRPr="007B34E0" w:rsidRDefault="000B2307" w:rsidP="00565733">
                      <w:pPr>
                        <w:jc w:val="center"/>
                      </w:pPr>
                      <w:r>
                        <w:t>Twice-annual tariff-setting input report</w:t>
                      </w:r>
                    </w:p>
                  </w:txbxContent>
                </v:textbox>
                <w10:wrap anchorx="margin"/>
              </v:shape>
            </w:pict>
          </mc:Fallback>
        </mc:AlternateContent>
      </w:r>
      <w:r w:rsidR="00565733">
        <w:rPr>
          <w:noProof/>
        </w:rPr>
        <mc:AlternateContent>
          <mc:Choice Requires="wps">
            <w:drawing>
              <wp:anchor distT="0" distB="0" distL="114300" distR="114300" simplePos="0" relativeHeight="251658264" behindDoc="0" locked="0" layoutInCell="1" allowOverlap="1" wp14:anchorId="011FC8D1" wp14:editId="3B679C65">
                <wp:simplePos x="0" y="0"/>
                <wp:positionH relativeFrom="column">
                  <wp:posOffset>43815</wp:posOffset>
                </wp:positionH>
                <wp:positionV relativeFrom="paragraph">
                  <wp:posOffset>2209800</wp:posOffset>
                </wp:positionV>
                <wp:extent cx="1533525" cy="438150"/>
                <wp:effectExtent l="0" t="0" r="28575" b="19050"/>
                <wp:wrapNone/>
                <wp:docPr id="45" name="Text Box 45"/>
                <wp:cNvGraphicFramePr/>
                <a:graphic xmlns:a="http://schemas.openxmlformats.org/drawingml/2006/main">
                  <a:graphicData uri="http://schemas.microsoft.com/office/word/2010/wordprocessingShape">
                    <wps:wsp>
                      <wps:cNvSpPr txBox="1"/>
                      <wps:spPr>
                        <a:xfrm>
                          <a:off x="0" y="0"/>
                          <a:ext cx="1533525" cy="438150"/>
                        </a:xfrm>
                        <a:prstGeom prst="rect">
                          <a:avLst/>
                        </a:prstGeom>
                        <a:solidFill>
                          <a:schemeClr val="accent2">
                            <a:lumMod val="20000"/>
                            <a:lumOff val="80000"/>
                          </a:schemeClr>
                        </a:solidFill>
                        <a:ln w="6350">
                          <a:solidFill>
                            <a:prstClr val="black"/>
                          </a:solidFill>
                        </a:ln>
                      </wps:spPr>
                      <wps:txbx>
                        <w:txbxContent>
                          <w:p w14:paraId="4EAD4D3E" w14:textId="77777777" w:rsidR="000B2307" w:rsidRPr="007B34E0" w:rsidRDefault="000B2307" w:rsidP="00565733">
                            <w:pPr>
                              <w:jc w:val="center"/>
                            </w:pPr>
                            <w:r>
                              <w:t xml:space="preserve">Quarterly actual/forecast revenue report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1FC8D1" id="Text Box 45" o:spid="_x0000_s1039" type="#_x0000_t202" style="position:absolute;margin-left:3.45pt;margin-top:174pt;width:120.75pt;height:34.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" fillcolor="#fbe4d5 [661]" strokeweight=".5pt">
                <v:textbox>
                  <w:txbxContent>
                    <w:p w14:paraId="4EAD4D3E" w14:textId="77777777" w:rsidR="000B2307" w:rsidRPr="007B34E0" w:rsidRDefault="000B2307" w:rsidP="00565733">
                      <w:pPr>
                        <w:jc w:val="center"/>
                      </w:pPr>
                      <w:r>
                        <w:t xml:space="preserve">Quarterly actual/forecast revenue report </w:t>
                      </w:r>
                    </w:p>
                  </w:txbxContent>
                </v:textbox>
              </v:shape>
            </w:pict>
          </mc:Fallback>
        </mc:AlternateContent>
      </w:r>
      <w:r w:rsidR="00565733">
        <w:rPr>
          <w:noProof/>
        </w:rPr>
        <mc:AlternateContent>
          <mc:Choice Requires="wps">
            <w:drawing>
              <wp:anchor distT="0" distB="0" distL="114300" distR="114300" simplePos="0" relativeHeight="251658263" behindDoc="0" locked="0" layoutInCell="1" allowOverlap="1" wp14:anchorId="10E79773" wp14:editId="3B41E1BE">
                <wp:simplePos x="0" y="0"/>
                <wp:positionH relativeFrom="column">
                  <wp:posOffset>66675</wp:posOffset>
                </wp:positionH>
                <wp:positionV relativeFrom="paragraph">
                  <wp:posOffset>1428751</wp:posOffset>
                </wp:positionV>
                <wp:extent cx="1533525" cy="476250"/>
                <wp:effectExtent l="0" t="0" r="28575" b="19050"/>
                <wp:wrapNone/>
                <wp:docPr id="44" name="Text Box 44"/>
                <wp:cNvGraphicFramePr/>
                <a:graphic xmlns:a="http://schemas.openxmlformats.org/drawingml/2006/main">
                  <a:graphicData uri="http://schemas.microsoft.com/office/word/2010/wordprocessingShape">
                    <wps:wsp>
                      <wps:cNvSpPr txBox="1"/>
                      <wps:spPr>
                        <a:xfrm>
                          <a:off x="0" y="0"/>
                          <a:ext cx="1533525" cy="476250"/>
                        </a:xfrm>
                        <a:prstGeom prst="rect">
                          <a:avLst/>
                        </a:prstGeom>
                        <a:solidFill>
                          <a:schemeClr val="accent2">
                            <a:lumMod val="20000"/>
                            <a:lumOff val="80000"/>
                          </a:schemeClr>
                        </a:solidFill>
                        <a:ln w="6350">
                          <a:solidFill>
                            <a:prstClr val="black"/>
                          </a:solidFill>
                        </a:ln>
                      </wps:spPr>
                      <wps:txbx>
                        <w:txbxContent>
                          <w:p w14:paraId="69762747" w14:textId="77777777" w:rsidR="000B2307" w:rsidRPr="007B34E0" w:rsidRDefault="000B2307" w:rsidP="00565733">
                            <w:pPr>
                              <w:jc w:val="center"/>
                            </w:pPr>
                            <w:r>
                              <w:t>High-level monthly revenue/forecast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79773" id="Text Box 44" o:spid="_x0000_s1040" type="#_x0000_t202" style="position:absolute;margin-left:5.25pt;margin-top:112.5pt;width:120.75pt;height:3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" fillcolor="#fbe4d5 [661]" strokeweight=".5pt">
                <v:textbox>
                  <w:txbxContent>
                    <w:p w14:paraId="69762747" w14:textId="77777777" w:rsidR="000B2307" w:rsidRPr="007B34E0" w:rsidRDefault="000B2307" w:rsidP="00565733">
                      <w:pPr>
                        <w:jc w:val="center"/>
                      </w:pPr>
                      <w:r>
                        <w:t>High-level monthly revenue/forecast report</w:t>
                      </w:r>
                    </w:p>
                  </w:txbxContent>
                </v:textbox>
              </v:shape>
            </w:pict>
          </mc:Fallback>
        </mc:AlternateContent>
      </w:r>
      <w:r w:rsidR="00565733">
        <w:rPr>
          <w:noProof/>
        </w:rPr>
        <mc:AlternateContent>
          <mc:Choice Requires="wps">
            <w:drawing>
              <wp:anchor distT="0" distB="0" distL="114300" distR="114300" simplePos="0" relativeHeight="251658245" behindDoc="0" locked="0" layoutInCell="1" allowOverlap="1" wp14:anchorId="489FBC9F" wp14:editId="3313FBB3">
                <wp:simplePos x="0" y="0"/>
                <wp:positionH relativeFrom="margin">
                  <wp:align>left</wp:align>
                </wp:positionH>
                <wp:positionV relativeFrom="paragraph">
                  <wp:posOffset>409575</wp:posOffset>
                </wp:positionV>
                <wp:extent cx="1623695" cy="657225"/>
                <wp:effectExtent l="0" t="0" r="14605" b="28575"/>
                <wp:wrapNone/>
                <wp:docPr id="6" name="Rectangle 6"/>
                <wp:cNvGraphicFramePr/>
                <a:graphic xmlns:a="http://schemas.openxmlformats.org/drawingml/2006/main">
                  <a:graphicData uri="http://schemas.microsoft.com/office/word/2010/wordprocessingShape">
                    <wps:wsp>
                      <wps:cNvSpPr/>
                      <wps:spPr>
                        <a:xfrm>
                          <a:off x="0" y="0"/>
                          <a:ext cx="1623695" cy="657225"/>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45622F" id="Rectangle 6" o:spid="_x0000_s1026" style="position:absolute;margin-left:0;margin-top:32.25pt;width:127.85pt;height:51.75pt;z-index:251658245;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" fillcolor="#f2f2f2 [3052]" strokecolor="#1f3763 [1604]" strokeweight="1pt">
                <w10:wrap anchorx="margin"/>
              </v:rect>
            </w:pict>
          </mc:Fallback>
        </mc:AlternateContent>
      </w:r>
    </w:p>
    <w:p w14:paraId="28B2286E" w14:textId="77777777" w:rsidR="00640C34" w:rsidRPr="00096D6D" w:rsidRDefault="00640C34" w:rsidP="0085732A">
      <w:pPr>
        <w:sectPr w:rsidR="00640C34" w:rsidRPr="00096D6D">
          <w:pgSz w:w="11906" w:h="16838"/>
          <w:pgMar w:top="1440" w:right="1800" w:bottom="1440" w:left="1800" w:header="720" w:footer="720" w:gutter="0"/>
          <w:cols w:space="720"/>
        </w:sectPr>
      </w:pPr>
    </w:p>
    <w:p w14:paraId="28B2286F" w14:textId="1C066443" w:rsidR="0085732A" w:rsidRDefault="00F02172">
      <w:pPr>
        <w:rPr>
          <w:b/>
          <w:i/>
          <w:sz w:val="28"/>
          <w:szCs w:val="28"/>
          <w:lang w:val="fr-FR"/>
        </w:rPr>
      </w:pPr>
      <w:r w:rsidRPr="000C4E56">
        <w:rPr>
          <w:b/>
          <w:i/>
          <w:sz w:val="28"/>
          <w:szCs w:val="28"/>
        </w:rPr>
        <w:lastRenderedPageBreak/>
        <w:t>Appendix</w:t>
      </w:r>
      <w:r w:rsidRPr="00D14621">
        <w:rPr>
          <w:b/>
          <w:i/>
          <w:sz w:val="28"/>
          <w:szCs w:val="28"/>
          <w:lang w:val="fr-FR"/>
        </w:rPr>
        <w:t xml:space="preserve"> </w:t>
      </w:r>
      <w:r>
        <w:rPr>
          <w:b/>
          <w:i/>
          <w:sz w:val="28"/>
          <w:szCs w:val="28"/>
          <w:lang w:val="fr-FR"/>
        </w:rPr>
        <w:t>B</w:t>
      </w:r>
      <w:r w:rsidRPr="00D14621">
        <w:rPr>
          <w:b/>
          <w:i/>
          <w:sz w:val="28"/>
          <w:szCs w:val="28"/>
          <w:lang w:val="fr-FR"/>
        </w:rPr>
        <w:t xml:space="preserve">: </w:t>
      </w:r>
      <w:r>
        <w:rPr>
          <w:b/>
          <w:i/>
          <w:sz w:val="28"/>
          <w:szCs w:val="28"/>
          <w:lang w:val="fr-FR"/>
        </w:rPr>
        <w:t xml:space="preserve">Revenue </w:t>
      </w:r>
      <w:r w:rsidRPr="00720DFF">
        <w:rPr>
          <w:b/>
          <w:i/>
          <w:sz w:val="28"/>
          <w:szCs w:val="28"/>
          <w:lang w:val="fr-FR"/>
        </w:rPr>
        <w:t>Forecast</w:t>
      </w:r>
      <w:r>
        <w:rPr>
          <w:b/>
          <w:i/>
          <w:sz w:val="28"/>
          <w:szCs w:val="28"/>
          <w:lang w:val="fr-FR"/>
        </w:rPr>
        <w:t xml:space="preserve"> Template</w:t>
      </w:r>
    </w:p>
    <w:tbl>
      <w:tblPr>
        <w:tblW w:w="15021" w:type="dxa"/>
        <w:tblLayout w:type="fixed"/>
        <w:tblLook w:val="04A0" w:firstRow="1" w:lastRow="0" w:firstColumn="1" w:lastColumn="0" w:noHBand="0" w:noVBand="1"/>
      </w:tblPr>
      <w:tblGrid>
        <w:gridCol w:w="4671"/>
        <w:gridCol w:w="850"/>
        <w:gridCol w:w="1275"/>
        <w:gridCol w:w="964"/>
        <w:gridCol w:w="964"/>
        <w:gridCol w:w="964"/>
        <w:gridCol w:w="964"/>
        <w:gridCol w:w="964"/>
        <w:gridCol w:w="964"/>
        <w:gridCol w:w="964"/>
        <w:gridCol w:w="1477"/>
      </w:tblGrid>
      <w:tr w:rsidR="004077F6" w14:paraId="28B22874" w14:textId="77777777" w:rsidTr="004077F6">
        <w:trPr>
          <w:cantSplit/>
          <w:trHeight w:val="1020"/>
        </w:trPr>
        <w:tc>
          <w:tcPr>
            <w:tcW w:w="6796" w:type="dxa"/>
            <w:gridSpan w:val="3"/>
            <w:tcBorders>
              <w:top w:val="single" w:sz="4" w:space="0" w:color="auto"/>
              <w:left w:val="single" w:sz="4" w:space="0" w:color="auto"/>
              <w:bottom w:val="single" w:sz="4" w:space="0" w:color="auto"/>
              <w:right w:val="single" w:sz="4" w:space="0" w:color="000000"/>
            </w:tcBorders>
            <w:shd w:val="clear" w:color="000000" w:fill="8DB4E2"/>
            <w:vAlign w:val="center"/>
            <w:hideMark/>
          </w:tcPr>
          <w:p w14:paraId="28B22870" w14:textId="77777777" w:rsidR="004077F6" w:rsidRPr="00222799" w:rsidRDefault="004077F6" w:rsidP="0085732A">
            <w:pPr>
              <w:spacing w:after="0"/>
              <w:jc w:val="center"/>
              <w:rPr>
                <w:rFonts w:ascii="Calibri" w:hAnsi="Calibri" w:cs="Calibri"/>
                <w:b/>
                <w:bCs/>
                <w:color w:val="000000"/>
                <w:sz w:val="24"/>
                <w:szCs w:val="24"/>
                <w:lang w:eastAsia="en-GB"/>
              </w:rPr>
            </w:pPr>
            <w:r w:rsidRPr="00222799">
              <w:rPr>
                <w:rFonts w:ascii="Calibri" w:hAnsi="Calibri" w:cs="Calibri"/>
                <w:b/>
                <w:bCs/>
                <w:color w:val="000000"/>
                <w:sz w:val="24"/>
                <w:szCs w:val="24"/>
                <w:lang w:eastAsia="en-GB"/>
              </w:rPr>
              <w:t>Transmission Revenue Forecast</w:t>
            </w:r>
          </w:p>
        </w:tc>
        <w:tc>
          <w:tcPr>
            <w:tcW w:w="8225" w:type="dxa"/>
            <w:gridSpan w:val="8"/>
            <w:tcBorders>
              <w:top w:val="single" w:sz="4" w:space="0" w:color="auto"/>
              <w:left w:val="nil"/>
              <w:bottom w:val="single" w:sz="4" w:space="0" w:color="auto"/>
              <w:right w:val="single" w:sz="4" w:space="0" w:color="auto"/>
            </w:tcBorders>
            <w:shd w:val="clear" w:color="auto" w:fill="8DB4E2"/>
            <w:vAlign w:val="center"/>
            <w:hideMark/>
          </w:tcPr>
          <w:p w14:paraId="323EF554" w14:textId="77777777" w:rsidR="004077F6" w:rsidRPr="00BF738B" w:rsidRDefault="004077F6" w:rsidP="00E3674B">
            <w:pPr>
              <w:spacing w:after="0"/>
              <w:jc w:val="center"/>
              <w:rPr>
                <w:rFonts w:ascii="Calibri" w:hAnsi="Calibri" w:cs="Calibri"/>
                <w:color w:val="000000"/>
                <w:lang w:eastAsia="en-GB"/>
              </w:rPr>
            </w:pPr>
            <w:r w:rsidRPr="002D07E1">
              <w:rPr>
                <w:rFonts w:ascii="Calibri" w:hAnsi="Calibri" w:cs="Calibri"/>
                <w:b/>
                <w:bCs/>
                <w:color w:val="000000"/>
                <w:sz w:val="24"/>
                <w:szCs w:val="24"/>
                <w:lang w:eastAsia="en-GB"/>
              </w:rPr>
              <w:t>Updated DD/MM/YYYY</w:t>
            </w:r>
          </w:p>
          <w:p w14:paraId="28B22873" w14:textId="02A5EB42" w:rsidR="004077F6" w:rsidRPr="00BF738B" w:rsidRDefault="004077F6" w:rsidP="0085732A">
            <w:pPr>
              <w:spacing w:after="0"/>
              <w:rPr>
                <w:rFonts w:ascii="Calibri" w:hAnsi="Calibri" w:cs="Calibri"/>
                <w:color w:val="000000"/>
                <w:lang w:eastAsia="en-GB"/>
              </w:rPr>
            </w:pPr>
            <w:r w:rsidRPr="00BF738B">
              <w:rPr>
                <w:rFonts w:ascii="Calibri" w:hAnsi="Calibri" w:cs="Calibri"/>
                <w:color w:val="000000"/>
                <w:lang w:eastAsia="en-GB"/>
              </w:rPr>
              <w:t xml:space="preserve"> </w:t>
            </w:r>
          </w:p>
        </w:tc>
      </w:tr>
      <w:tr w:rsidR="004077F6" w14:paraId="28B22880" w14:textId="77777777" w:rsidTr="00B70E53">
        <w:trPr>
          <w:cantSplit/>
          <w:trHeight w:val="283"/>
        </w:trPr>
        <w:tc>
          <w:tcPr>
            <w:tcW w:w="4671"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5"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Description</w:t>
            </w:r>
          </w:p>
        </w:tc>
        <w:tc>
          <w:tcPr>
            <w:tcW w:w="850"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6"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vMerge w:val="restart"/>
            <w:tcBorders>
              <w:top w:val="nil"/>
              <w:left w:val="single" w:sz="4" w:space="0" w:color="auto"/>
              <w:bottom w:val="single" w:sz="4" w:space="0" w:color="000000"/>
              <w:right w:val="single" w:sz="4" w:space="0" w:color="auto"/>
            </w:tcBorders>
            <w:shd w:val="clear" w:color="000000" w:fill="8DB4E2"/>
            <w:vAlign w:val="center"/>
            <w:hideMark/>
          </w:tcPr>
          <w:p w14:paraId="28B22877"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Licence Term</w:t>
            </w:r>
          </w:p>
        </w:tc>
        <w:tc>
          <w:tcPr>
            <w:tcW w:w="964" w:type="dxa"/>
            <w:tcBorders>
              <w:top w:val="nil"/>
              <w:left w:val="nil"/>
              <w:bottom w:val="single" w:sz="4" w:space="0" w:color="auto"/>
              <w:right w:val="single" w:sz="4" w:space="0" w:color="auto"/>
            </w:tcBorders>
            <w:shd w:val="clear" w:color="000000" w:fill="8DB4E2"/>
            <w:noWrap/>
            <w:vAlign w:val="center"/>
            <w:hideMark/>
          </w:tcPr>
          <w:p w14:paraId="28B22879" w14:textId="10E91B32"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p>
        </w:tc>
        <w:tc>
          <w:tcPr>
            <w:tcW w:w="964" w:type="dxa"/>
            <w:tcBorders>
              <w:top w:val="nil"/>
              <w:left w:val="nil"/>
              <w:bottom w:val="single" w:sz="4" w:space="0" w:color="auto"/>
              <w:right w:val="single" w:sz="4" w:space="0" w:color="auto"/>
            </w:tcBorders>
            <w:shd w:val="clear" w:color="000000" w:fill="8DB4E2"/>
            <w:noWrap/>
            <w:vAlign w:val="center"/>
            <w:hideMark/>
          </w:tcPr>
          <w:p w14:paraId="28B2287A" w14:textId="2E7CCB8C"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+1</w:t>
            </w:r>
          </w:p>
        </w:tc>
        <w:tc>
          <w:tcPr>
            <w:tcW w:w="964" w:type="dxa"/>
            <w:tcBorders>
              <w:top w:val="nil"/>
              <w:left w:val="nil"/>
              <w:bottom w:val="single" w:sz="4" w:space="0" w:color="auto"/>
              <w:right w:val="single" w:sz="4" w:space="0" w:color="auto"/>
            </w:tcBorders>
            <w:shd w:val="clear" w:color="000000" w:fill="8DB4E2"/>
            <w:noWrap/>
            <w:vAlign w:val="center"/>
            <w:hideMark/>
          </w:tcPr>
          <w:p w14:paraId="28B2287B" w14:textId="616249C6"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+2</w:t>
            </w:r>
          </w:p>
        </w:tc>
        <w:tc>
          <w:tcPr>
            <w:tcW w:w="964" w:type="dxa"/>
            <w:tcBorders>
              <w:top w:val="nil"/>
              <w:left w:val="nil"/>
              <w:bottom w:val="single" w:sz="4" w:space="0" w:color="auto"/>
              <w:right w:val="single" w:sz="4" w:space="0" w:color="auto"/>
            </w:tcBorders>
            <w:shd w:val="clear" w:color="000000" w:fill="8DB4E2"/>
            <w:noWrap/>
            <w:vAlign w:val="center"/>
            <w:hideMark/>
          </w:tcPr>
          <w:p w14:paraId="28B2287C" w14:textId="554C5563"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+3</w:t>
            </w:r>
          </w:p>
        </w:tc>
        <w:tc>
          <w:tcPr>
            <w:tcW w:w="964" w:type="dxa"/>
            <w:tcBorders>
              <w:top w:val="nil"/>
              <w:left w:val="nil"/>
              <w:bottom w:val="single" w:sz="4" w:space="0" w:color="auto"/>
              <w:right w:val="single" w:sz="4" w:space="0" w:color="auto"/>
            </w:tcBorders>
            <w:shd w:val="clear" w:color="000000" w:fill="8DB4E2"/>
            <w:noWrap/>
            <w:vAlign w:val="center"/>
            <w:hideMark/>
          </w:tcPr>
          <w:p w14:paraId="28B2287D" w14:textId="139E15B9"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+4</w:t>
            </w:r>
          </w:p>
        </w:tc>
        <w:tc>
          <w:tcPr>
            <w:tcW w:w="964" w:type="dxa"/>
            <w:tcBorders>
              <w:top w:val="nil"/>
              <w:left w:val="nil"/>
              <w:bottom w:val="single" w:sz="4" w:space="0" w:color="auto"/>
              <w:right w:val="single" w:sz="4" w:space="0" w:color="auto"/>
            </w:tcBorders>
            <w:shd w:val="clear" w:color="000000" w:fill="8DB4E2"/>
            <w:noWrap/>
            <w:vAlign w:val="center"/>
            <w:hideMark/>
          </w:tcPr>
          <w:p w14:paraId="28B2287E" w14:textId="2BE596B4" w:rsidR="004077F6" w:rsidRPr="00BF738B" w:rsidRDefault="00BF55AF" w:rsidP="0085732A">
            <w:pPr>
              <w:spacing w:after="0"/>
              <w:jc w:val="center"/>
              <w:rPr>
                <w:rFonts w:ascii="Calibri" w:hAnsi="Calibri" w:cs="Calibri"/>
                <w:b/>
                <w:bCs/>
                <w:lang w:eastAsia="en-GB"/>
              </w:rPr>
            </w:pPr>
            <w:r w:rsidRPr="00BF738B">
              <w:rPr>
                <w:rFonts w:ascii="Calibri" w:hAnsi="Calibri" w:cs="Calibri"/>
                <w:b/>
                <w:bCs/>
                <w:lang w:eastAsia="en-GB"/>
              </w:rPr>
              <w:t>Yr.</w:t>
            </w:r>
            <w:r w:rsidR="004077F6" w:rsidRPr="00BF738B">
              <w:rPr>
                <w:rFonts w:ascii="Calibri" w:hAnsi="Calibri" w:cs="Calibri"/>
                <w:b/>
                <w:bCs/>
                <w:lang w:eastAsia="en-GB"/>
              </w:rPr>
              <w:t xml:space="preserve"> </w:t>
            </w:r>
            <w:r w:rsidR="004077F6">
              <w:rPr>
                <w:rFonts w:ascii="Calibri" w:hAnsi="Calibri" w:cs="Calibri"/>
                <w:b/>
                <w:bCs/>
                <w:lang w:eastAsia="en-GB"/>
              </w:rPr>
              <w:t>Y</w:t>
            </w:r>
            <w:r w:rsidR="004077F6" w:rsidRPr="00BF738B">
              <w:rPr>
                <w:rFonts w:ascii="Calibri" w:hAnsi="Calibri" w:cs="Calibri"/>
                <w:b/>
                <w:bCs/>
                <w:lang w:eastAsia="en-GB"/>
              </w:rPr>
              <w:t>+5</w:t>
            </w:r>
          </w:p>
        </w:tc>
        <w:tc>
          <w:tcPr>
            <w:tcW w:w="964" w:type="dxa"/>
            <w:tcBorders>
              <w:top w:val="nil"/>
              <w:left w:val="single" w:sz="4" w:space="0" w:color="auto"/>
              <w:bottom w:val="single" w:sz="4" w:space="0" w:color="auto"/>
              <w:right w:val="single" w:sz="4" w:space="0" w:color="auto"/>
            </w:tcBorders>
            <w:shd w:val="clear" w:color="000000" w:fill="8DB4E2"/>
          </w:tcPr>
          <w:p w14:paraId="5150335C" w14:textId="306A783F" w:rsidR="004077F6" w:rsidRPr="00BF738B" w:rsidRDefault="00BF55AF" w:rsidP="0085732A">
            <w:pPr>
              <w:spacing w:after="0"/>
              <w:jc w:val="center"/>
              <w:rPr>
                <w:rFonts w:ascii="Calibri" w:hAnsi="Calibri" w:cs="Calibri"/>
                <w:b/>
                <w:bCs/>
                <w:lang w:eastAsia="en-GB"/>
              </w:rPr>
            </w:pPr>
            <w:r>
              <w:rPr>
                <w:rFonts w:ascii="Calibri" w:hAnsi="Calibri" w:cs="Calibri"/>
                <w:b/>
                <w:bCs/>
                <w:lang w:eastAsia="en-GB"/>
              </w:rPr>
              <w:t>Yr.</w:t>
            </w:r>
            <w:r w:rsidR="004077F6">
              <w:rPr>
                <w:rFonts w:ascii="Calibri" w:hAnsi="Calibri" w:cs="Calibri"/>
                <w:b/>
                <w:bCs/>
                <w:lang w:eastAsia="en-GB"/>
              </w:rPr>
              <w:t xml:space="preserve"> Y+6</w:t>
            </w:r>
          </w:p>
        </w:tc>
        <w:tc>
          <w:tcPr>
            <w:tcW w:w="1477" w:type="dxa"/>
            <w:vMerge w:val="restart"/>
            <w:tcBorders>
              <w:top w:val="nil"/>
              <w:left w:val="single" w:sz="4" w:space="0" w:color="auto"/>
              <w:right w:val="single" w:sz="4" w:space="0" w:color="auto"/>
            </w:tcBorders>
            <w:shd w:val="clear" w:color="000000" w:fill="8DB4E2"/>
            <w:noWrap/>
            <w:vAlign w:val="center"/>
            <w:hideMark/>
          </w:tcPr>
          <w:p w14:paraId="28B2287F" w14:textId="78AAF399"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Notes</w:t>
            </w:r>
          </w:p>
        </w:tc>
      </w:tr>
      <w:tr w:rsidR="004077F6" w14:paraId="28B2288C" w14:textId="77777777" w:rsidTr="0085732A">
        <w:trPr>
          <w:cantSplit/>
          <w:trHeight w:val="315"/>
        </w:trPr>
        <w:tc>
          <w:tcPr>
            <w:tcW w:w="4671" w:type="dxa"/>
            <w:vMerge/>
            <w:tcBorders>
              <w:top w:val="nil"/>
              <w:left w:val="single" w:sz="4" w:space="0" w:color="auto"/>
              <w:bottom w:val="single" w:sz="4" w:space="0" w:color="000000"/>
              <w:right w:val="single" w:sz="4" w:space="0" w:color="auto"/>
            </w:tcBorders>
            <w:vAlign w:val="center"/>
            <w:hideMark/>
          </w:tcPr>
          <w:p w14:paraId="28B22881" w14:textId="77777777" w:rsidR="004077F6" w:rsidRPr="00BF738B" w:rsidRDefault="004077F6" w:rsidP="0085732A">
            <w:pPr>
              <w:spacing w:after="0"/>
              <w:rPr>
                <w:rFonts w:ascii="Calibri" w:hAnsi="Calibri" w:cs="Calibri"/>
                <w:b/>
                <w:bCs/>
                <w:lang w:eastAsia="en-GB"/>
              </w:rPr>
            </w:pPr>
          </w:p>
        </w:tc>
        <w:tc>
          <w:tcPr>
            <w:tcW w:w="850" w:type="dxa"/>
            <w:vMerge/>
            <w:tcBorders>
              <w:top w:val="nil"/>
              <w:left w:val="single" w:sz="4" w:space="0" w:color="auto"/>
              <w:bottom w:val="single" w:sz="4" w:space="0" w:color="000000"/>
              <w:right w:val="single" w:sz="4" w:space="0" w:color="auto"/>
            </w:tcBorders>
            <w:vAlign w:val="center"/>
            <w:hideMark/>
          </w:tcPr>
          <w:p w14:paraId="28B22882" w14:textId="77777777" w:rsidR="004077F6" w:rsidRPr="00BF738B" w:rsidRDefault="004077F6" w:rsidP="0085732A">
            <w:pPr>
              <w:spacing w:after="0"/>
              <w:rPr>
                <w:rFonts w:ascii="Calibri" w:hAnsi="Calibri" w:cs="Calibri"/>
                <w:b/>
                <w:bCs/>
                <w:lang w:eastAsia="en-GB"/>
              </w:rPr>
            </w:pPr>
          </w:p>
        </w:tc>
        <w:tc>
          <w:tcPr>
            <w:tcW w:w="1275" w:type="dxa"/>
            <w:vMerge/>
            <w:tcBorders>
              <w:top w:val="nil"/>
              <w:left w:val="single" w:sz="4" w:space="0" w:color="auto"/>
              <w:bottom w:val="single" w:sz="4" w:space="0" w:color="000000"/>
              <w:right w:val="single" w:sz="4" w:space="0" w:color="auto"/>
            </w:tcBorders>
            <w:vAlign w:val="center"/>
            <w:hideMark/>
          </w:tcPr>
          <w:p w14:paraId="28B22883" w14:textId="77777777" w:rsidR="004077F6" w:rsidRPr="00BF738B" w:rsidRDefault="004077F6" w:rsidP="0085732A">
            <w:pPr>
              <w:spacing w:after="0"/>
              <w:rPr>
                <w:rFonts w:ascii="Calibri" w:hAnsi="Calibri" w:cs="Calibri"/>
                <w:b/>
                <w:bCs/>
                <w:lang w:eastAsia="en-GB"/>
              </w:rPr>
            </w:pPr>
          </w:p>
        </w:tc>
        <w:tc>
          <w:tcPr>
            <w:tcW w:w="964" w:type="dxa"/>
            <w:tcBorders>
              <w:top w:val="nil"/>
              <w:left w:val="nil"/>
              <w:bottom w:val="single" w:sz="4" w:space="0" w:color="auto"/>
              <w:right w:val="single" w:sz="4" w:space="0" w:color="auto"/>
            </w:tcBorders>
            <w:shd w:val="clear" w:color="000000" w:fill="8DB4E2"/>
            <w:vAlign w:val="center"/>
            <w:hideMark/>
          </w:tcPr>
          <w:p w14:paraId="28B22885"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2021/22</w:t>
            </w:r>
          </w:p>
        </w:tc>
        <w:tc>
          <w:tcPr>
            <w:tcW w:w="964" w:type="dxa"/>
            <w:tcBorders>
              <w:top w:val="nil"/>
              <w:left w:val="nil"/>
              <w:bottom w:val="single" w:sz="4" w:space="0" w:color="auto"/>
              <w:right w:val="single" w:sz="4" w:space="0" w:color="auto"/>
            </w:tcBorders>
            <w:shd w:val="clear" w:color="000000" w:fill="8DB4E2"/>
            <w:vAlign w:val="center"/>
            <w:hideMark/>
          </w:tcPr>
          <w:p w14:paraId="28B22886"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2022/23</w:t>
            </w:r>
          </w:p>
        </w:tc>
        <w:tc>
          <w:tcPr>
            <w:tcW w:w="964" w:type="dxa"/>
            <w:tcBorders>
              <w:top w:val="nil"/>
              <w:left w:val="nil"/>
              <w:bottom w:val="single" w:sz="4" w:space="0" w:color="auto"/>
              <w:right w:val="single" w:sz="4" w:space="0" w:color="auto"/>
            </w:tcBorders>
            <w:shd w:val="clear" w:color="000000" w:fill="8DB4E2"/>
            <w:vAlign w:val="center"/>
            <w:hideMark/>
          </w:tcPr>
          <w:p w14:paraId="28B22887"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2023/24</w:t>
            </w:r>
          </w:p>
        </w:tc>
        <w:tc>
          <w:tcPr>
            <w:tcW w:w="964" w:type="dxa"/>
            <w:tcBorders>
              <w:top w:val="nil"/>
              <w:left w:val="nil"/>
              <w:bottom w:val="single" w:sz="4" w:space="0" w:color="auto"/>
              <w:right w:val="single" w:sz="4" w:space="0" w:color="auto"/>
            </w:tcBorders>
            <w:shd w:val="clear" w:color="000000" w:fill="8DB4E2"/>
            <w:vAlign w:val="center"/>
            <w:hideMark/>
          </w:tcPr>
          <w:p w14:paraId="28B22888"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2024/25</w:t>
            </w:r>
          </w:p>
        </w:tc>
        <w:tc>
          <w:tcPr>
            <w:tcW w:w="964" w:type="dxa"/>
            <w:tcBorders>
              <w:top w:val="nil"/>
              <w:left w:val="nil"/>
              <w:bottom w:val="single" w:sz="4" w:space="0" w:color="auto"/>
              <w:right w:val="single" w:sz="4" w:space="0" w:color="auto"/>
            </w:tcBorders>
            <w:shd w:val="clear" w:color="000000" w:fill="8DB4E2"/>
            <w:vAlign w:val="center"/>
            <w:hideMark/>
          </w:tcPr>
          <w:p w14:paraId="28B22889"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2025/26</w:t>
            </w:r>
          </w:p>
        </w:tc>
        <w:tc>
          <w:tcPr>
            <w:tcW w:w="964" w:type="dxa"/>
            <w:tcBorders>
              <w:top w:val="nil"/>
              <w:left w:val="nil"/>
              <w:bottom w:val="single" w:sz="4" w:space="0" w:color="auto"/>
              <w:right w:val="single" w:sz="4" w:space="0" w:color="auto"/>
            </w:tcBorders>
            <w:shd w:val="clear" w:color="000000" w:fill="8DB4E2"/>
            <w:vAlign w:val="center"/>
            <w:hideMark/>
          </w:tcPr>
          <w:p w14:paraId="28B2288A" w14:textId="77777777" w:rsidR="004077F6" w:rsidRPr="00BF738B" w:rsidRDefault="004077F6" w:rsidP="0085732A">
            <w:pPr>
              <w:spacing w:after="0"/>
              <w:jc w:val="center"/>
              <w:rPr>
                <w:rFonts w:ascii="Calibri" w:hAnsi="Calibri" w:cs="Calibri"/>
                <w:b/>
                <w:bCs/>
                <w:lang w:eastAsia="en-GB"/>
              </w:rPr>
            </w:pPr>
            <w:r w:rsidRPr="00BF738B">
              <w:rPr>
                <w:rFonts w:ascii="Calibri" w:hAnsi="Calibri" w:cs="Calibri"/>
                <w:b/>
                <w:bCs/>
                <w:lang w:eastAsia="en-GB"/>
              </w:rPr>
              <w:t>2026/27</w:t>
            </w:r>
          </w:p>
        </w:tc>
        <w:tc>
          <w:tcPr>
            <w:tcW w:w="964" w:type="dxa"/>
            <w:tcBorders>
              <w:top w:val="nil"/>
              <w:left w:val="single" w:sz="4" w:space="0" w:color="auto"/>
              <w:bottom w:val="single" w:sz="4" w:space="0" w:color="auto"/>
              <w:right w:val="single" w:sz="4" w:space="0" w:color="auto"/>
            </w:tcBorders>
            <w:shd w:val="clear" w:color="auto" w:fill="8DB4E2"/>
          </w:tcPr>
          <w:p w14:paraId="1FBC49C9" w14:textId="22B7B613" w:rsidR="004077F6" w:rsidRPr="00BF738B" w:rsidRDefault="004077F6" w:rsidP="0085732A">
            <w:pPr>
              <w:spacing w:after="0"/>
              <w:rPr>
                <w:rFonts w:ascii="Calibri" w:hAnsi="Calibri" w:cs="Calibri"/>
                <w:b/>
                <w:bCs/>
                <w:lang w:eastAsia="en-GB"/>
              </w:rPr>
            </w:pPr>
            <w:r>
              <w:rPr>
                <w:rFonts w:ascii="Calibri" w:hAnsi="Calibri" w:cs="Calibri"/>
                <w:b/>
                <w:bCs/>
                <w:lang w:eastAsia="en-GB"/>
              </w:rPr>
              <w:t>2027/28</w:t>
            </w:r>
          </w:p>
        </w:tc>
        <w:tc>
          <w:tcPr>
            <w:tcW w:w="1477" w:type="dxa"/>
            <w:vMerge/>
            <w:tcBorders>
              <w:left w:val="single" w:sz="4" w:space="0" w:color="auto"/>
              <w:bottom w:val="single" w:sz="4" w:space="0" w:color="auto"/>
              <w:right w:val="single" w:sz="4" w:space="0" w:color="auto"/>
            </w:tcBorders>
            <w:vAlign w:val="center"/>
            <w:hideMark/>
          </w:tcPr>
          <w:p w14:paraId="28B2288B" w14:textId="44FC57AC" w:rsidR="004077F6" w:rsidRPr="00BF738B" w:rsidRDefault="004077F6" w:rsidP="0085732A">
            <w:pPr>
              <w:spacing w:after="0"/>
              <w:rPr>
                <w:rFonts w:ascii="Calibri" w:hAnsi="Calibri" w:cs="Calibri"/>
                <w:b/>
                <w:bCs/>
                <w:lang w:eastAsia="en-GB"/>
              </w:rPr>
            </w:pPr>
          </w:p>
        </w:tc>
      </w:tr>
      <w:tr w:rsidR="00EC7663" w14:paraId="28B2289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noWrap/>
            <w:vAlign w:val="bottom"/>
            <w:hideMark/>
          </w:tcPr>
          <w:p w14:paraId="28B2288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000000" w:fill="D9D9D9"/>
            <w:vAlign w:val="center"/>
            <w:hideMark/>
          </w:tcPr>
          <w:p w14:paraId="28B2288E"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bottom"/>
            <w:hideMark/>
          </w:tcPr>
          <w:p w14:paraId="28B2288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xml:space="preserve">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2"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3"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4"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9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200180AE"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97" w14:textId="4924B35B"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A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vAlign w:val="center"/>
            <w:hideMark/>
          </w:tcPr>
          <w:p w14:paraId="28B22899"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Inflation 2018/19</w:t>
            </w:r>
          </w:p>
        </w:tc>
        <w:tc>
          <w:tcPr>
            <w:tcW w:w="850" w:type="dxa"/>
            <w:tcBorders>
              <w:top w:val="nil"/>
              <w:left w:val="nil"/>
              <w:bottom w:val="single" w:sz="4" w:space="0" w:color="auto"/>
              <w:right w:val="single" w:sz="4" w:space="0" w:color="auto"/>
            </w:tcBorders>
            <w:shd w:val="clear" w:color="000000" w:fill="D9D9D9"/>
            <w:vAlign w:val="center"/>
            <w:hideMark/>
          </w:tcPr>
          <w:p w14:paraId="28B2289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center"/>
            <w:hideMark/>
          </w:tcPr>
          <w:p w14:paraId="28B2289B"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PI201819</w:t>
            </w:r>
          </w:p>
        </w:tc>
        <w:tc>
          <w:tcPr>
            <w:tcW w:w="964" w:type="dxa"/>
            <w:tcBorders>
              <w:top w:val="nil"/>
              <w:left w:val="nil"/>
              <w:bottom w:val="single" w:sz="4" w:space="0" w:color="auto"/>
              <w:right w:val="single" w:sz="4" w:space="0" w:color="auto"/>
            </w:tcBorders>
            <w:shd w:val="clear" w:color="000000" w:fill="D9D9D9"/>
            <w:noWrap/>
            <w:vAlign w:val="center"/>
            <w:hideMark/>
          </w:tcPr>
          <w:p w14:paraId="28B2289D"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9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9F"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A0"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noWrap/>
            <w:vAlign w:val="center"/>
            <w:hideMark/>
          </w:tcPr>
          <w:p w14:paraId="28B228A1"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40641A6C"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A3" w14:textId="16010687"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B0"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D9D9D9"/>
            <w:noWrap/>
            <w:vAlign w:val="bottom"/>
            <w:hideMark/>
          </w:tcPr>
          <w:p w14:paraId="28B228A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Inflation</w:t>
            </w:r>
          </w:p>
        </w:tc>
        <w:tc>
          <w:tcPr>
            <w:tcW w:w="850" w:type="dxa"/>
            <w:tcBorders>
              <w:top w:val="nil"/>
              <w:left w:val="nil"/>
              <w:bottom w:val="single" w:sz="4" w:space="0" w:color="auto"/>
              <w:right w:val="single" w:sz="4" w:space="0" w:color="auto"/>
            </w:tcBorders>
            <w:shd w:val="clear" w:color="000000" w:fill="D9D9D9"/>
            <w:vAlign w:val="center"/>
            <w:hideMark/>
          </w:tcPr>
          <w:p w14:paraId="28B228A6"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xml:space="preserve"> </w:t>
            </w:r>
          </w:p>
        </w:tc>
        <w:tc>
          <w:tcPr>
            <w:tcW w:w="1275" w:type="dxa"/>
            <w:tcBorders>
              <w:top w:val="nil"/>
              <w:left w:val="nil"/>
              <w:bottom w:val="single" w:sz="4" w:space="0" w:color="auto"/>
              <w:right w:val="single" w:sz="4" w:space="0" w:color="auto"/>
            </w:tcBorders>
            <w:shd w:val="clear" w:color="000000" w:fill="D9D9D9"/>
            <w:noWrap/>
            <w:vAlign w:val="bottom"/>
            <w:hideMark/>
          </w:tcPr>
          <w:p w14:paraId="28B228A7"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PIt</w:t>
            </w:r>
            <w:proofErr w:type="spellEnd"/>
          </w:p>
        </w:tc>
        <w:tc>
          <w:tcPr>
            <w:tcW w:w="964" w:type="dxa"/>
            <w:tcBorders>
              <w:top w:val="nil"/>
              <w:left w:val="nil"/>
              <w:bottom w:val="single" w:sz="4" w:space="0" w:color="auto"/>
              <w:right w:val="single" w:sz="4" w:space="0" w:color="auto"/>
            </w:tcBorders>
            <w:shd w:val="clear" w:color="000000" w:fill="D9D9D9"/>
            <w:noWrap/>
            <w:vAlign w:val="bottom"/>
            <w:hideMark/>
          </w:tcPr>
          <w:p w14:paraId="28B228A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A"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C"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noWrap/>
            <w:vAlign w:val="bottom"/>
            <w:hideMark/>
          </w:tcPr>
          <w:p w14:paraId="28B228A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000000" w:fill="D9D9D9"/>
            <w:vAlign w:val="center"/>
            <w:hideMark/>
          </w:tcPr>
          <w:p w14:paraId="28B228AE"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000000" w:fill="D9D9D9"/>
          </w:tcPr>
          <w:p w14:paraId="0B118BF4"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D9D9D9"/>
            <w:noWrap/>
            <w:vAlign w:val="bottom"/>
            <w:hideMark/>
          </w:tcPr>
          <w:p w14:paraId="28B228AF" w14:textId="2FAFEC86"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B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B1"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Opening Base Revenue Allowance (2018/19 prices)</w:t>
            </w:r>
          </w:p>
        </w:tc>
        <w:tc>
          <w:tcPr>
            <w:tcW w:w="850" w:type="dxa"/>
            <w:tcBorders>
              <w:top w:val="nil"/>
              <w:left w:val="nil"/>
              <w:bottom w:val="single" w:sz="4" w:space="0" w:color="auto"/>
              <w:right w:val="single" w:sz="4" w:space="0" w:color="auto"/>
            </w:tcBorders>
            <w:shd w:val="clear" w:color="auto" w:fill="auto"/>
            <w:vAlign w:val="center"/>
            <w:hideMark/>
          </w:tcPr>
          <w:p w14:paraId="28B228B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A1</w:t>
            </w:r>
          </w:p>
        </w:tc>
        <w:tc>
          <w:tcPr>
            <w:tcW w:w="1275" w:type="dxa"/>
            <w:tcBorders>
              <w:top w:val="nil"/>
              <w:left w:val="nil"/>
              <w:bottom w:val="single" w:sz="4" w:space="0" w:color="auto"/>
              <w:right w:val="single" w:sz="4" w:space="0" w:color="auto"/>
            </w:tcBorders>
            <w:shd w:val="clear" w:color="auto" w:fill="auto"/>
            <w:noWrap/>
            <w:vAlign w:val="center"/>
            <w:hideMark/>
          </w:tcPr>
          <w:p w14:paraId="28B228B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Rt</w:t>
            </w:r>
          </w:p>
        </w:tc>
        <w:tc>
          <w:tcPr>
            <w:tcW w:w="964" w:type="dxa"/>
            <w:tcBorders>
              <w:top w:val="nil"/>
              <w:left w:val="nil"/>
              <w:bottom w:val="single" w:sz="4" w:space="0" w:color="auto"/>
              <w:right w:val="single" w:sz="4" w:space="0" w:color="auto"/>
            </w:tcBorders>
            <w:shd w:val="clear" w:color="auto" w:fill="auto"/>
            <w:noWrap/>
            <w:vAlign w:val="center"/>
            <w:hideMark/>
          </w:tcPr>
          <w:p w14:paraId="28B228B5"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B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7"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8"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B9"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BA"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tcPr>
          <w:p w14:paraId="4024C9BB" w14:textId="77777777" w:rsidR="00343402" w:rsidRPr="00BF738B" w:rsidRDefault="00343402" w:rsidP="0085732A">
            <w:pPr>
              <w:spacing w:after="0"/>
              <w:ind w:firstLineChars="100" w:firstLine="20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8BB" w14:textId="60BCA578" w:rsidR="00343402" w:rsidRPr="00BF738B" w:rsidRDefault="00343402" w:rsidP="0085732A">
            <w:pPr>
              <w:spacing w:after="0"/>
              <w:ind w:firstLineChars="100" w:firstLine="200"/>
              <w:rPr>
                <w:rFonts w:ascii="Calibri" w:hAnsi="Calibri" w:cs="Calibri"/>
                <w:color w:val="000000"/>
                <w:lang w:eastAsia="en-GB"/>
              </w:rPr>
            </w:pPr>
            <w:r w:rsidRPr="00BF738B">
              <w:rPr>
                <w:rFonts w:ascii="Calibri" w:hAnsi="Calibri" w:cs="Calibri"/>
                <w:color w:val="000000"/>
                <w:lang w:eastAsia="en-GB"/>
              </w:rPr>
              <w:t> </w:t>
            </w:r>
          </w:p>
        </w:tc>
      </w:tr>
      <w:tr w:rsidR="00EC7663" w14:paraId="28B228C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BD"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Price Control Financial Model Iteration Adjustment</w:t>
            </w:r>
          </w:p>
        </w:tc>
        <w:tc>
          <w:tcPr>
            <w:tcW w:w="850" w:type="dxa"/>
            <w:tcBorders>
              <w:top w:val="nil"/>
              <w:left w:val="nil"/>
              <w:bottom w:val="single" w:sz="4" w:space="0" w:color="auto"/>
              <w:right w:val="single" w:sz="4" w:space="0" w:color="auto"/>
            </w:tcBorders>
            <w:shd w:val="clear" w:color="auto" w:fill="auto"/>
            <w:vAlign w:val="center"/>
            <w:hideMark/>
          </w:tcPr>
          <w:p w14:paraId="28B228B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A2</w:t>
            </w:r>
          </w:p>
        </w:tc>
        <w:tc>
          <w:tcPr>
            <w:tcW w:w="1275" w:type="dxa"/>
            <w:tcBorders>
              <w:top w:val="nil"/>
              <w:left w:val="nil"/>
              <w:bottom w:val="single" w:sz="4" w:space="0" w:color="auto"/>
              <w:right w:val="single" w:sz="4" w:space="0" w:color="auto"/>
            </w:tcBorders>
            <w:shd w:val="clear" w:color="auto" w:fill="auto"/>
            <w:noWrap/>
            <w:vAlign w:val="center"/>
            <w:hideMark/>
          </w:tcPr>
          <w:p w14:paraId="28B228BF" w14:textId="77777777" w:rsidR="00343402" w:rsidRPr="00BF738B" w:rsidRDefault="00343402" w:rsidP="0085732A">
            <w:pPr>
              <w:spacing w:after="0"/>
              <w:jc w:val="center"/>
              <w:rPr>
                <w:rFonts w:ascii="Calibri" w:hAnsi="Calibri" w:cs="Calibri"/>
                <w:color w:val="000000"/>
                <w:lang w:eastAsia="en-GB"/>
              </w:rPr>
            </w:pPr>
            <w:proofErr w:type="spellStart"/>
            <w:r w:rsidRPr="00BF738B">
              <w:rPr>
                <w:rFonts w:ascii="Calibri" w:hAnsi="Calibri" w:cs="Calibri"/>
                <w:color w:val="000000"/>
                <w:lang w:eastAsia="en-GB"/>
              </w:rPr>
              <w:t>ADJt</w:t>
            </w:r>
            <w:proofErr w:type="spellEnd"/>
          </w:p>
        </w:tc>
        <w:tc>
          <w:tcPr>
            <w:tcW w:w="964" w:type="dxa"/>
            <w:tcBorders>
              <w:top w:val="nil"/>
              <w:left w:val="nil"/>
              <w:bottom w:val="single" w:sz="4" w:space="0" w:color="auto"/>
              <w:right w:val="single" w:sz="4" w:space="0" w:color="auto"/>
            </w:tcBorders>
            <w:shd w:val="clear" w:color="auto" w:fill="auto"/>
            <w:noWrap/>
            <w:vAlign w:val="center"/>
            <w:hideMark/>
          </w:tcPr>
          <w:p w14:paraId="28B228C1"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C2"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4"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noWrap/>
            <w:vAlign w:val="center"/>
            <w:hideMark/>
          </w:tcPr>
          <w:p w14:paraId="28B228C5"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C6" w14:textId="77777777" w:rsidR="00343402" w:rsidRPr="00BF738B" w:rsidRDefault="00343402" w:rsidP="0085732A">
            <w:pPr>
              <w:spacing w:after="0"/>
              <w:ind w:firstLineChars="100" w:firstLine="200"/>
              <w:jc w:val="right"/>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tcPr>
          <w:p w14:paraId="5B35FC8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8C7" w14:textId="24869CB1"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D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000000" w:fill="8DB4E2"/>
            <w:vAlign w:val="center"/>
            <w:hideMark/>
          </w:tcPr>
          <w:p w14:paraId="28B228C9"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w:t>
            </w:r>
            <w:proofErr w:type="spellStart"/>
            <w:r w:rsidRPr="00BF738B">
              <w:rPr>
                <w:rFonts w:ascii="Calibri" w:hAnsi="Calibri" w:cs="Calibri"/>
                <w:b/>
                <w:bCs/>
                <w:lang w:eastAsia="en-GB"/>
              </w:rPr>
              <w:t>ADJRt</w:t>
            </w:r>
            <w:proofErr w:type="spellEnd"/>
            <w:r w:rsidRPr="00BF738B">
              <w:rPr>
                <w:rFonts w:ascii="Calibri" w:hAnsi="Calibri" w:cs="Calibri"/>
                <w:b/>
                <w:bCs/>
                <w:lang w:eastAsia="en-GB"/>
              </w:rPr>
              <w:t>=(</w:t>
            </w:r>
            <w:proofErr w:type="spellStart"/>
            <w:r w:rsidRPr="00BF738B">
              <w:rPr>
                <w:rFonts w:ascii="Calibri" w:hAnsi="Calibri" w:cs="Calibri"/>
                <w:b/>
                <w:bCs/>
                <w:lang w:eastAsia="en-GB"/>
              </w:rPr>
              <w:t>PIt</w:t>
            </w:r>
            <w:proofErr w:type="spellEnd"/>
            <w:r w:rsidRPr="00BF738B">
              <w:rPr>
                <w:rFonts w:ascii="Calibri" w:hAnsi="Calibri" w:cs="Calibri"/>
                <w:b/>
                <w:bCs/>
                <w:lang w:eastAsia="en-GB"/>
              </w:rPr>
              <w:t>/PI201819)*</w:t>
            </w:r>
            <w:proofErr w:type="spellStart"/>
            <w:r w:rsidRPr="00BF738B">
              <w:rPr>
                <w:rFonts w:ascii="Calibri" w:hAnsi="Calibri" w:cs="Calibri"/>
                <w:b/>
                <w:bCs/>
                <w:lang w:eastAsia="en-GB"/>
              </w:rPr>
              <w:t>Rt+ADJRt</w:t>
            </w:r>
            <w:proofErr w:type="spellEnd"/>
            <w:r w:rsidRPr="00BF738B">
              <w:rPr>
                <w:rFonts w:ascii="Calibri" w:hAnsi="Calibri" w:cs="Calibri"/>
                <w:b/>
                <w:bCs/>
                <w:lang w:eastAsia="en-GB"/>
              </w:rPr>
              <w:t>]</w:t>
            </w:r>
          </w:p>
        </w:tc>
        <w:tc>
          <w:tcPr>
            <w:tcW w:w="850" w:type="dxa"/>
            <w:tcBorders>
              <w:top w:val="nil"/>
              <w:left w:val="nil"/>
              <w:bottom w:val="single" w:sz="4" w:space="0" w:color="auto"/>
              <w:right w:val="single" w:sz="4" w:space="0" w:color="auto"/>
            </w:tcBorders>
            <w:shd w:val="clear" w:color="000000" w:fill="8DB4E2"/>
            <w:vAlign w:val="center"/>
            <w:hideMark/>
          </w:tcPr>
          <w:p w14:paraId="28B228CA"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A</w:t>
            </w:r>
          </w:p>
        </w:tc>
        <w:tc>
          <w:tcPr>
            <w:tcW w:w="1275" w:type="dxa"/>
            <w:tcBorders>
              <w:top w:val="nil"/>
              <w:left w:val="nil"/>
              <w:bottom w:val="single" w:sz="4" w:space="0" w:color="auto"/>
              <w:right w:val="single" w:sz="4" w:space="0" w:color="auto"/>
            </w:tcBorders>
            <w:shd w:val="clear" w:color="000000" w:fill="8DB4E2"/>
            <w:vAlign w:val="center"/>
            <w:hideMark/>
          </w:tcPr>
          <w:p w14:paraId="28B228CB" w14:textId="77777777" w:rsidR="00343402" w:rsidRPr="00BF738B" w:rsidRDefault="00343402" w:rsidP="0085732A">
            <w:pPr>
              <w:spacing w:after="0"/>
              <w:jc w:val="center"/>
              <w:rPr>
                <w:rFonts w:ascii="Calibri" w:hAnsi="Calibri" w:cs="Calibri"/>
                <w:b/>
                <w:bCs/>
                <w:lang w:eastAsia="en-GB"/>
              </w:rPr>
            </w:pPr>
            <w:proofErr w:type="spellStart"/>
            <w:r w:rsidRPr="00BF738B">
              <w:rPr>
                <w:rFonts w:ascii="Calibri" w:hAnsi="Calibri" w:cs="Calibri"/>
                <w:b/>
                <w:bCs/>
                <w:lang w:eastAsia="en-GB"/>
              </w:rPr>
              <w:t>ADJRt</w:t>
            </w:r>
            <w:proofErr w:type="spellEnd"/>
          </w:p>
        </w:tc>
        <w:tc>
          <w:tcPr>
            <w:tcW w:w="964" w:type="dxa"/>
            <w:tcBorders>
              <w:top w:val="nil"/>
              <w:left w:val="nil"/>
              <w:bottom w:val="single" w:sz="4" w:space="0" w:color="auto"/>
              <w:right w:val="single" w:sz="4" w:space="0" w:color="auto"/>
            </w:tcBorders>
            <w:shd w:val="clear" w:color="000000" w:fill="8DB4E2"/>
            <w:vAlign w:val="center"/>
            <w:hideMark/>
          </w:tcPr>
          <w:p w14:paraId="28B228CD"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C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CF"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0"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1"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D2"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8DB4E2"/>
          </w:tcPr>
          <w:p w14:paraId="6A27B756"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8DB4E2"/>
            <w:noWrap/>
            <w:vAlign w:val="bottom"/>
            <w:hideMark/>
          </w:tcPr>
          <w:p w14:paraId="28B228D3" w14:textId="5B626E2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E0"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D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SONIA</w:t>
            </w:r>
          </w:p>
        </w:tc>
        <w:tc>
          <w:tcPr>
            <w:tcW w:w="850" w:type="dxa"/>
            <w:tcBorders>
              <w:top w:val="nil"/>
              <w:left w:val="nil"/>
              <w:bottom w:val="single" w:sz="4" w:space="0" w:color="auto"/>
              <w:right w:val="single" w:sz="4" w:space="0" w:color="auto"/>
            </w:tcBorders>
            <w:shd w:val="clear" w:color="auto" w:fill="auto"/>
            <w:vAlign w:val="center"/>
            <w:hideMark/>
          </w:tcPr>
          <w:p w14:paraId="28B228D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B1</w:t>
            </w:r>
          </w:p>
        </w:tc>
        <w:tc>
          <w:tcPr>
            <w:tcW w:w="1275" w:type="dxa"/>
            <w:tcBorders>
              <w:top w:val="nil"/>
              <w:left w:val="nil"/>
              <w:bottom w:val="single" w:sz="4" w:space="0" w:color="auto"/>
              <w:right w:val="single" w:sz="4" w:space="0" w:color="auto"/>
            </w:tcBorders>
            <w:shd w:val="clear" w:color="auto" w:fill="auto"/>
            <w:vAlign w:val="center"/>
            <w:hideMark/>
          </w:tcPr>
          <w:p w14:paraId="28B228D7"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It-1</w:t>
            </w:r>
          </w:p>
        </w:tc>
        <w:tc>
          <w:tcPr>
            <w:tcW w:w="964" w:type="dxa"/>
            <w:tcBorders>
              <w:top w:val="nil"/>
              <w:left w:val="nil"/>
              <w:bottom w:val="single" w:sz="4" w:space="0" w:color="auto"/>
              <w:right w:val="single" w:sz="4" w:space="0" w:color="auto"/>
            </w:tcBorders>
            <w:shd w:val="clear" w:color="auto" w:fill="auto"/>
            <w:vAlign w:val="center"/>
            <w:hideMark/>
          </w:tcPr>
          <w:p w14:paraId="28B228D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D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2E50111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DF" w14:textId="5C61C85A"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E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E1"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Allowed Revenue</w:t>
            </w:r>
          </w:p>
        </w:tc>
        <w:tc>
          <w:tcPr>
            <w:tcW w:w="850" w:type="dxa"/>
            <w:tcBorders>
              <w:top w:val="nil"/>
              <w:left w:val="nil"/>
              <w:bottom w:val="single" w:sz="4" w:space="0" w:color="auto"/>
              <w:right w:val="single" w:sz="4" w:space="0" w:color="auto"/>
            </w:tcBorders>
            <w:shd w:val="clear" w:color="auto" w:fill="auto"/>
            <w:vAlign w:val="center"/>
            <w:hideMark/>
          </w:tcPr>
          <w:p w14:paraId="28B228E2"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B2</w:t>
            </w:r>
          </w:p>
        </w:tc>
        <w:tc>
          <w:tcPr>
            <w:tcW w:w="1275" w:type="dxa"/>
            <w:tcBorders>
              <w:top w:val="nil"/>
              <w:left w:val="nil"/>
              <w:bottom w:val="single" w:sz="4" w:space="0" w:color="auto"/>
              <w:right w:val="single" w:sz="4" w:space="0" w:color="auto"/>
            </w:tcBorders>
            <w:shd w:val="clear" w:color="auto" w:fill="auto"/>
            <w:vAlign w:val="center"/>
            <w:hideMark/>
          </w:tcPr>
          <w:p w14:paraId="28B228E3"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ARt-1</w:t>
            </w:r>
          </w:p>
        </w:tc>
        <w:tc>
          <w:tcPr>
            <w:tcW w:w="964" w:type="dxa"/>
            <w:tcBorders>
              <w:top w:val="nil"/>
              <w:left w:val="nil"/>
              <w:bottom w:val="single" w:sz="4" w:space="0" w:color="auto"/>
              <w:right w:val="single" w:sz="4" w:space="0" w:color="auto"/>
            </w:tcBorders>
            <w:shd w:val="clear" w:color="auto" w:fill="auto"/>
            <w:vAlign w:val="center"/>
            <w:hideMark/>
          </w:tcPr>
          <w:p w14:paraId="28B228E5" w14:textId="77777777" w:rsidR="00343402" w:rsidRPr="00BF738B" w:rsidRDefault="00343402" w:rsidP="0085732A">
            <w:pPr>
              <w:spacing w:after="0"/>
              <w:jc w:val="center"/>
              <w:rPr>
                <w:rFonts w:ascii="Calibri" w:hAnsi="Calibri" w:cs="Calibri"/>
                <w:color w:val="FF0000"/>
                <w:lang w:eastAsia="en-GB"/>
              </w:rPr>
            </w:pPr>
            <w:r w:rsidRPr="00BF738B">
              <w:rPr>
                <w:rFonts w:ascii="Calibri" w:hAnsi="Calibri" w:cs="Calibri"/>
                <w:color w:val="FF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E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787CDF0E"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EB" w14:textId="2570EE9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8F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8ED" w14:textId="77777777"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Recovered Revenue</w:t>
            </w:r>
          </w:p>
        </w:tc>
        <w:tc>
          <w:tcPr>
            <w:tcW w:w="850" w:type="dxa"/>
            <w:tcBorders>
              <w:top w:val="nil"/>
              <w:left w:val="nil"/>
              <w:bottom w:val="single" w:sz="4" w:space="0" w:color="auto"/>
              <w:right w:val="single" w:sz="4" w:space="0" w:color="auto"/>
            </w:tcBorders>
            <w:shd w:val="clear" w:color="auto" w:fill="auto"/>
            <w:vAlign w:val="center"/>
            <w:hideMark/>
          </w:tcPr>
          <w:p w14:paraId="28B228EE"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B4</w:t>
            </w:r>
          </w:p>
        </w:tc>
        <w:tc>
          <w:tcPr>
            <w:tcW w:w="1275" w:type="dxa"/>
            <w:tcBorders>
              <w:top w:val="nil"/>
              <w:left w:val="nil"/>
              <w:bottom w:val="single" w:sz="4" w:space="0" w:color="auto"/>
              <w:right w:val="single" w:sz="4" w:space="0" w:color="auto"/>
            </w:tcBorders>
            <w:shd w:val="clear" w:color="auto" w:fill="auto"/>
            <w:vAlign w:val="center"/>
            <w:hideMark/>
          </w:tcPr>
          <w:p w14:paraId="28B228EF" w14:textId="77777777" w:rsidR="00343402" w:rsidRPr="00BF738B" w:rsidRDefault="00343402" w:rsidP="0085732A">
            <w:pPr>
              <w:spacing w:after="0"/>
              <w:jc w:val="center"/>
              <w:rPr>
                <w:rFonts w:ascii="Calibri" w:hAnsi="Calibri" w:cs="Calibri"/>
                <w:color w:val="000000"/>
                <w:lang w:eastAsia="en-GB"/>
              </w:rPr>
            </w:pPr>
            <w:r w:rsidRPr="00BF738B">
              <w:rPr>
                <w:rFonts w:ascii="Calibri" w:hAnsi="Calibri" w:cs="Calibri"/>
                <w:color w:val="000000"/>
                <w:lang w:eastAsia="en-GB"/>
              </w:rPr>
              <w:t>RRt-1</w:t>
            </w:r>
          </w:p>
        </w:tc>
        <w:tc>
          <w:tcPr>
            <w:tcW w:w="964" w:type="dxa"/>
            <w:tcBorders>
              <w:top w:val="nil"/>
              <w:left w:val="nil"/>
              <w:bottom w:val="single" w:sz="4" w:space="0" w:color="auto"/>
              <w:right w:val="single" w:sz="4" w:space="0" w:color="auto"/>
            </w:tcBorders>
            <w:shd w:val="clear" w:color="auto" w:fill="auto"/>
            <w:vAlign w:val="center"/>
            <w:hideMark/>
          </w:tcPr>
          <w:p w14:paraId="28B228F1" w14:textId="77777777" w:rsidR="00343402" w:rsidRPr="00BF738B" w:rsidRDefault="00343402" w:rsidP="0085732A">
            <w:pPr>
              <w:spacing w:after="0"/>
              <w:jc w:val="center"/>
              <w:rPr>
                <w:rFonts w:ascii="Calibri" w:hAnsi="Calibri" w:cs="Calibri"/>
                <w:color w:val="FF0000"/>
                <w:lang w:eastAsia="en-GB"/>
              </w:rPr>
            </w:pPr>
            <w:r w:rsidRPr="00BF738B">
              <w:rPr>
                <w:rFonts w:ascii="Calibri" w:hAnsi="Calibri" w:cs="Calibri"/>
                <w:color w:val="FF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8F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1849E23B"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8F7" w14:textId="42C19A51"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04" w14:textId="77777777" w:rsidTr="004077F6">
        <w:trPr>
          <w:cantSplit/>
          <w:trHeight w:val="375"/>
        </w:trPr>
        <w:tc>
          <w:tcPr>
            <w:tcW w:w="4671" w:type="dxa"/>
            <w:tcBorders>
              <w:top w:val="nil"/>
              <w:left w:val="single" w:sz="4" w:space="0" w:color="auto"/>
              <w:bottom w:val="nil"/>
              <w:right w:val="single" w:sz="4" w:space="0" w:color="auto"/>
            </w:tcBorders>
            <w:shd w:val="clear" w:color="000000" w:fill="8DB4E2"/>
            <w:vAlign w:val="center"/>
            <w:hideMark/>
          </w:tcPr>
          <w:p w14:paraId="28B228F9"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Correction Term [Kt=(ARt-1-RRt-1)*(1+It-1+1.15%)]</w:t>
            </w:r>
          </w:p>
        </w:tc>
        <w:tc>
          <w:tcPr>
            <w:tcW w:w="850" w:type="dxa"/>
            <w:tcBorders>
              <w:top w:val="nil"/>
              <w:left w:val="nil"/>
              <w:bottom w:val="single" w:sz="4" w:space="0" w:color="auto"/>
              <w:right w:val="single" w:sz="4" w:space="0" w:color="auto"/>
            </w:tcBorders>
            <w:shd w:val="clear" w:color="000000" w:fill="8DB4E2"/>
            <w:vAlign w:val="center"/>
            <w:hideMark/>
          </w:tcPr>
          <w:p w14:paraId="28B228FA"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B</w:t>
            </w:r>
          </w:p>
        </w:tc>
        <w:tc>
          <w:tcPr>
            <w:tcW w:w="1275" w:type="dxa"/>
            <w:tcBorders>
              <w:top w:val="nil"/>
              <w:left w:val="nil"/>
              <w:bottom w:val="single" w:sz="4" w:space="0" w:color="auto"/>
              <w:right w:val="single" w:sz="4" w:space="0" w:color="auto"/>
            </w:tcBorders>
            <w:shd w:val="clear" w:color="000000" w:fill="8DB4E2"/>
            <w:vAlign w:val="center"/>
            <w:hideMark/>
          </w:tcPr>
          <w:p w14:paraId="28B228FB"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Kt</w:t>
            </w:r>
          </w:p>
        </w:tc>
        <w:tc>
          <w:tcPr>
            <w:tcW w:w="964" w:type="dxa"/>
            <w:tcBorders>
              <w:top w:val="nil"/>
              <w:left w:val="nil"/>
              <w:bottom w:val="single" w:sz="4" w:space="0" w:color="auto"/>
              <w:right w:val="single" w:sz="4" w:space="0" w:color="auto"/>
            </w:tcBorders>
            <w:shd w:val="clear" w:color="000000" w:fill="8DB4E2"/>
            <w:vAlign w:val="center"/>
            <w:hideMark/>
          </w:tcPr>
          <w:p w14:paraId="28B228FD"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F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8FF"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0"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1"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nil"/>
              <w:left w:val="nil"/>
              <w:bottom w:val="single" w:sz="4" w:space="0" w:color="auto"/>
              <w:right w:val="single" w:sz="4" w:space="0" w:color="auto"/>
            </w:tcBorders>
            <w:shd w:val="clear" w:color="000000" w:fill="8DB4E2"/>
            <w:vAlign w:val="center"/>
            <w:hideMark/>
          </w:tcPr>
          <w:p w14:paraId="28B22902"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nil"/>
              <w:bottom w:val="single" w:sz="4" w:space="0" w:color="auto"/>
              <w:right w:val="single" w:sz="4" w:space="0" w:color="auto"/>
            </w:tcBorders>
            <w:shd w:val="clear" w:color="000000" w:fill="8DB4E2"/>
          </w:tcPr>
          <w:p w14:paraId="1D229F03"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000000" w:fill="8DB4E2"/>
            <w:noWrap/>
            <w:vAlign w:val="bottom"/>
            <w:hideMark/>
          </w:tcPr>
          <w:p w14:paraId="28B22903" w14:textId="39B984A6"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10" w14:textId="77777777" w:rsidTr="004077F6">
        <w:trPr>
          <w:cantSplit/>
          <w:trHeight w:val="37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0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pass-through</w:t>
            </w:r>
          </w:p>
        </w:tc>
        <w:tc>
          <w:tcPr>
            <w:tcW w:w="850" w:type="dxa"/>
            <w:tcBorders>
              <w:top w:val="nil"/>
              <w:left w:val="nil"/>
              <w:bottom w:val="single" w:sz="4" w:space="0" w:color="auto"/>
              <w:right w:val="single" w:sz="4" w:space="0" w:color="auto"/>
            </w:tcBorders>
            <w:shd w:val="clear" w:color="auto" w:fill="auto"/>
            <w:vAlign w:val="center"/>
            <w:hideMark/>
          </w:tcPr>
          <w:p w14:paraId="28B2290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C1</w:t>
            </w:r>
          </w:p>
        </w:tc>
        <w:tc>
          <w:tcPr>
            <w:tcW w:w="1275" w:type="dxa"/>
            <w:tcBorders>
              <w:top w:val="nil"/>
              <w:left w:val="nil"/>
              <w:bottom w:val="single" w:sz="4" w:space="0" w:color="auto"/>
              <w:right w:val="single" w:sz="4" w:space="0" w:color="auto"/>
            </w:tcBorders>
            <w:shd w:val="clear" w:color="auto" w:fill="auto"/>
            <w:vAlign w:val="center"/>
            <w:hideMark/>
          </w:tcPr>
          <w:p w14:paraId="28B22907"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LPt</w:t>
            </w:r>
            <w:proofErr w:type="spellEnd"/>
          </w:p>
        </w:tc>
        <w:tc>
          <w:tcPr>
            <w:tcW w:w="964" w:type="dxa"/>
            <w:tcBorders>
              <w:top w:val="nil"/>
              <w:left w:val="nil"/>
              <w:bottom w:val="single" w:sz="4" w:space="0" w:color="auto"/>
              <w:right w:val="single" w:sz="4" w:space="0" w:color="auto"/>
            </w:tcBorders>
            <w:shd w:val="clear" w:color="auto" w:fill="auto"/>
            <w:vAlign w:val="center"/>
            <w:hideMark/>
          </w:tcPr>
          <w:p w14:paraId="28B2290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0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71EB6D84"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0F" w14:textId="2A2F415E"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1C"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11"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MOD</w:t>
            </w:r>
          </w:p>
        </w:tc>
        <w:tc>
          <w:tcPr>
            <w:tcW w:w="850" w:type="dxa"/>
            <w:tcBorders>
              <w:top w:val="nil"/>
              <w:left w:val="nil"/>
              <w:bottom w:val="single" w:sz="4" w:space="0" w:color="auto"/>
              <w:right w:val="single" w:sz="4" w:space="0" w:color="auto"/>
            </w:tcBorders>
            <w:shd w:val="clear" w:color="auto" w:fill="auto"/>
            <w:vAlign w:val="center"/>
            <w:hideMark/>
          </w:tcPr>
          <w:p w14:paraId="28B2291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C2</w:t>
            </w:r>
          </w:p>
        </w:tc>
        <w:tc>
          <w:tcPr>
            <w:tcW w:w="1275" w:type="dxa"/>
            <w:tcBorders>
              <w:top w:val="nil"/>
              <w:left w:val="nil"/>
              <w:bottom w:val="single" w:sz="4" w:space="0" w:color="auto"/>
              <w:right w:val="single" w:sz="4" w:space="0" w:color="auto"/>
            </w:tcBorders>
            <w:shd w:val="clear" w:color="auto" w:fill="auto"/>
            <w:vAlign w:val="center"/>
            <w:hideMark/>
          </w:tcPr>
          <w:p w14:paraId="28B22913"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LMODt</w:t>
            </w:r>
            <w:proofErr w:type="spellEnd"/>
          </w:p>
        </w:tc>
        <w:tc>
          <w:tcPr>
            <w:tcW w:w="964" w:type="dxa"/>
            <w:tcBorders>
              <w:top w:val="nil"/>
              <w:left w:val="nil"/>
              <w:bottom w:val="single" w:sz="4" w:space="0" w:color="auto"/>
              <w:right w:val="single" w:sz="4" w:space="0" w:color="auto"/>
            </w:tcBorders>
            <w:shd w:val="clear" w:color="auto" w:fill="auto"/>
            <w:vAlign w:val="center"/>
            <w:hideMark/>
          </w:tcPr>
          <w:p w14:paraId="28B2291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1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3A2A90EC"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vAlign w:val="bottom"/>
            <w:hideMark/>
          </w:tcPr>
          <w:p w14:paraId="28B2291B" w14:textId="3D45CF32"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28"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1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K correction</w:t>
            </w:r>
          </w:p>
        </w:tc>
        <w:tc>
          <w:tcPr>
            <w:tcW w:w="850" w:type="dxa"/>
            <w:tcBorders>
              <w:top w:val="nil"/>
              <w:left w:val="nil"/>
              <w:bottom w:val="single" w:sz="4" w:space="0" w:color="auto"/>
              <w:right w:val="single" w:sz="4" w:space="0" w:color="auto"/>
            </w:tcBorders>
            <w:shd w:val="clear" w:color="auto" w:fill="auto"/>
            <w:vAlign w:val="center"/>
            <w:hideMark/>
          </w:tcPr>
          <w:p w14:paraId="28B2291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C3</w:t>
            </w:r>
          </w:p>
        </w:tc>
        <w:tc>
          <w:tcPr>
            <w:tcW w:w="1275" w:type="dxa"/>
            <w:tcBorders>
              <w:top w:val="nil"/>
              <w:left w:val="nil"/>
              <w:bottom w:val="single" w:sz="4" w:space="0" w:color="auto"/>
              <w:right w:val="single" w:sz="4" w:space="0" w:color="auto"/>
            </w:tcBorders>
            <w:shd w:val="clear" w:color="auto" w:fill="auto"/>
            <w:vAlign w:val="center"/>
            <w:hideMark/>
          </w:tcPr>
          <w:p w14:paraId="28B2291F"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LKt</w:t>
            </w:r>
            <w:proofErr w:type="spellEnd"/>
          </w:p>
        </w:tc>
        <w:tc>
          <w:tcPr>
            <w:tcW w:w="964" w:type="dxa"/>
            <w:tcBorders>
              <w:top w:val="nil"/>
              <w:left w:val="nil"/>
              <w:bottom w:val="single" w:sz="4" w:space="0" w:color="auto"/>
              <w:right w:val="single" w:sz="4" w:space="0" w:color="auto"/>
            </w:tcBorders>
            <w:shd w:val="clear" w:color="auto" w:fill="auto"/>
            <w:vAlign w:val="center"/>
            <w:hideMark/>
          </w:tcPr>
          <w:p w14:paraId="28B2292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3F3FA7AA"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27" w14:textId="57FA7AA3"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34" w14:textId="77777777" w:rsidTr="004077F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29"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Legacy TRU term</w:t>
            </w:r>
          </w:p>
        </w:tc>
        <w:tc>
          <w:tcPr>
            <w:tcW w:w="850" w:type="dxa"/>
            <w:tcBorders>
              <w:top w:val="nil"/>
              <w:left w:val="nil"/>
              <w:bottom w:val="single" w:sz="4" w:space="0" w:color="auto"/>
              <w:right w:val="single" w:sz="4" w:space="0" w:color="auto"/>
            </w:tcBorders>
            <w:shd w:val="clear" w:color="auto" w:fill="auto"/>
            <w:vAlign w:val="center"/>
            <w:hideMark/>
          </w:tcPr>
          <w:p w14:paraId="28B2292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C4</w:t>
            </w:r>
          </w:p>
        </w:tc>
        <w:tc>
          <w:tcPr>
            <w:tcW w:w="1275" w:type="dxa"/>
            <w:tcBorders>
              <w:top w:val="nil"/>
              <w:left w:val="nil"/>
              <w:bottom w:val="single" w:sz="4" w:space="0" w:color="auto"/>
              <w:right w:val="single" w:sz="4" w:space="0" w:color="auto"/>
            </w:tcBorders>
            <w:shd w:val="clear" w:color="auto" w:fill="auto"/>
            <w:vAlign w:val="center"/>
            <w:hideMark/>
          </w:tcPr>
          <w:p w14:paraId="28B2292B"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LTRUt</w:t>
            </w:r>
            <w:proofErr w:type="spellEnd"/>
          </w:p>
        </w:tc>
        <w:tc>
          <w:tcPr>
            <w:tcW w:w="964" w:type="dxa"/>
            <w:tcBorders>
              <w:top w:val="nil"/>
              <w:left w:val="nil"/>
              <w:bottom w:val="single" w:sz="4" w:space="0" w:color="auto"/>
              <w:right w:val="single" w:sz="4" w:space="0" w:color="auto"/>
            </w:tcBorders>
            <w:shd w:val="clear" w:color="auto" w:fill="auto"/>
            <w:vAlign w:val="center"/>
            <w:hideMark/>
          </w:tcPr>
          <w:p w14:paraId="28B2292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2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5F18F215"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33" w14:textId="13A9406B"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EC7663" w14:paraId="28B22940"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3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stakeholder satisfaction output</w:t>
            </w:r>
          </w:p>
        </w:tc>
        <w:tc>
          <w:tcPr>
            <w:tcW w:w="850" w:type="dxa"/>
            <w:tcBorders>
              <w:top w:val="nil"/>
              <w:left w:val="nil"/>
              <w:bottom w:val="single" w:sz="4" w:space="0" w:color="auto"/>
              <w:right w:val="single" w:sz="4" w:space="0" w:color="auto"/>
            </w:tcBorders>
            <w:shd w:val="clear" w:color="auto" w:fill="auto"/>
            <w:vAlign w:val="center"/>
            <w:hideMark/>
          </w:tcPr>
          <w:p w14:paraId="28B2293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C5</w:t>
            </w:r>
          </w:p>
        </w:tc>
        <w:tc>
          <w:tcPr>
            <w:tcW w:w="1275" w:type="dxa"/>
            <w:tcBorders>
              <w:top w:val="nil"/>
              <w:left w:val="nil"/>
              <w:bottom w:val="single" w:sz="4" w:space="0" w:color="auto"/>
              <w:right w:val="single" w:sz="4" w:space="0" w:color="auto"/>
            </w:tcBorders>
            <w:shd w:val="clear" w:color="auto" w:fill="auto"/>
            <w:vAlign w:val="center"/>
            <w:hideMark/>
          </w:tcPr>
          <w:p w14:paraId="28B22937"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LSSOt</w:t>
            </w:r>
            <w:proofErr w:type="spellEnd"/>
          </w:p>
        </w:tc>
        <w:tc>
          <w:tcPr>
            <w:tcW w:w="964" w:type="dxa"/>
            <w:tcBorders>
              <w:top w:val="nil"/>
              <w:left w:val="nil"/>
              <w:bottom w:val="single" w:sz="4" w:space="0" w:color="auto"/>
              <w:right w:val="single" w:sz="4" w:space="0" w:color="auto"/>
            </w:tcBorders>
            <w:shd w:val="clear" w:color="auto" w:fill="auto"/>
            <w:vAlign w:val="center"/>
            <w:hideMark/>
          </w:tcPr>
          <w:p w14:paraId="28B2293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nil"/>
              <w:left w:val="nil"/>
              <w:bottom w:val="single" w:sz="4" w:space="0" w:color="auto"/>
              <w:right w:val="single" w:sz="4" w:space="0" w:color="auto"/>
            </w:tcBorders>
            <w:shd w:val="clear" w:color="auto" w:fill="auto"/>
            <w:vAlign w:val="center"/>
            <w:hideMark/>
          </w:tcPr>
          <w:p w14:paraId="28B2293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nil"/>
              <w:bottom w:val="single" w:sz="4" w:space="0" w:color="auto"/>
              <w:right w:val="single" w:sz="4" w:space="0" w:color="auto"/>
            </w:tcBorders>
          </w:tcPr>
          <w:p w14:paraId="54CEE0E1" w14:textId="77777777" w:rsidR="00343402" w:rsidRPr="00BF738B" w:rsidRDefault="00343402" w:rsidP="0085732A">
            <w:pPr>
              <w:spacing w:after="0"/>
              <w:rPr>
                <w:rFonts w:ascii="Calibri" w:hAnsi="Calibri" w:cs="Calibri"/>
                <w:color w:val="000000"/>
                <w:lang w:eastAsia="en-GB"/>
              </w:rPr>
            </w:pPr>
          </w:p>
        </w:tc>
        <w:tc>
          <w:tcPr>
            <w:tcW w:w="1477" w:type="dxa"/>
            <w:tcBorders>
              <w:top w:val="nil"/>
              <w:left w:val="single" w:sz="4" w:space="0" w:color="auto"/>
              <w:bottom w:val="single" w:sz="4" w:space="0" w:color="auto"/>
              <w:right w:val="single" w:sz="4" w:space="0" w:color="auto"/>
            </w:tcBorders>
            <w:shd w:val="clear" w:color="auto" w:fill="auto"/>
            <w:noWrap/>
            <w:vAlign w:val="bottom"/>
            <w:hideMark/>
          </w:tcPr>
          <w:p w14:paraId="28B2293F" w14:textId="1C53C59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4C" w14:textId="77777777" w:rsidTr="00830756">
        <w:trPr>
          <w:cantSplit/>
          <w:trHeight w:val="58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1"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lastRenderedPageBreak/>
              <w:t>Close out of the RIIO-1 adjustment in respect of the Environmental Discretionary Reward Scheme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2"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3"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LEDRt</w:t>
            </w:r>
            <w:proofErr w:type="spellEnd"/>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5"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7"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8"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9"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50876D76"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4B" w14:textId="22451D72"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58" w14:textId="77777777" w:rsidTr="00830756">
        <w:trPr>
          <w:cantSplit/>
          <w:trHeight w:val="690"/>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4D"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Incentive in respect of the sulphur hexafluoride (SF6) gas emissions incentive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8B2294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8B2294F"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LSFIt</w:t>
            </w:r>
            <w:proofErr w:type="spellEnd"/>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5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66795D7F"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57" w14:textId="0D6B3FC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64" w14:textId="77777777" w:rsidTr="00830756">
        <w:trPr>
          <w:cantSplit/>
          <w:trHeight w:val="600"/>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59"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the RIIO-ET1 reliability incentive in respect of energy not supplied</w:t>
            </w:r>
          </w:p>
        </w:tc>
        <w:tc>
          <w:tcPr>
            <w:tcW w:w="850" w:type="dxa"/>
            <w:tcBorders>
              <w:top w:val="nil"/>
              <w:left w:val="nil"/>
              <w:bottom w:val="single" w:sz="4" w:space="0" w:color="auto"/>
              <w:right w:val="single" w:sz="4" w:space="0" w:color="auto"/>
            </w:tcBorders>
            <w:shd w:val="clear" w:color="auto" w:fill="auto"/>
            <w:vAlign w:val="center"/>
            <w:hideMark/>
          </w:tcPr>
          <w:p w14:paraId="28B2295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C8</w:t>
            </w:r>
          </w:p>
        </w:tc>
        <w:tc>
          <w:tcPr>
            <w:tcW w:w="1275" w:type="dxa"/>
            <w:tcBorders>
              <w:top w:val="nil"/>
              <w:left w:val="nil"/>
              <w:bottom w:val="single" w:sz="4" w:space="0" w:color="auto"/>
              <w:right w:val="single" w:sz="4" w:space="0" w:color="auto"/>
            </w:tcBorders>
            <w:shd w:val="clear" w:color="auto" w:fill="auto"/>
            <w:vAlign w:val="center"/>
            <w:hideMark/>
          </w:tcPr>
          <w:p w14:paraId="28B2295B"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LRIt</w:t>
            </w:r>
            <w:proofErr w:type="spellEnd"/>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5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5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22723D53"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63" w14:textId="1A78AC2F"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70"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65" w14:textId="77777777" w:rsidR="00343402" w:rsidRPr="00BF738B" w:rsidRDefault="00343402" w:rsidP="0085732A">
            <w:pPr>
              <w:spacing w:after="0"/>
              <w:rPr>
                <w:rFonts w:ascii="Calibri" w:hAnsi="Calibri" w:cs="Calibri"/>
                <w:lang w:eastAsia="en-GB"/>
              </w:rPr>
            </w:pPr>
            <w:r w:rsidRPr="00BF738B">
              <w:rPr>
                <w:rFonts w:ascii="Calibri" w:hAnsi="Calibri" w:cs="Calibri"/>
                <w:lang w:eastAsia="en-GB"/>
              </w:rPr>
              <w:t>Close out of RIIO-1 Network Outputs</w:t>
            </w:r>
          </w:p>
        </w:tc>
        <w:tc>
          <w:tcPr>
            <w:tcW w:w="850" w:type="dxa"/>
            <w:tcBorders>
              <w:top w:val="nil"/>
              <w:left w:val="nil"/>
              <w:bottom w:val="single" w:sz="4" w:space="0" w:color="auto"/>
              <w:right w:val="single" w:sz="4" w:space="0" w:color="auto"/>
            </w:tcBorders>
            <w:shd w:val="clear" w:color="auto" w:fill="auto"/>
            <w:vAlign w:val="center"/>
            <w:hideMark/>
          </w:tcPr>
          <w:p w14:paraId="28B22966"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C9</w:t>
            </w:r>
          </w:p>
        </w:tc>
        <w:tc>
          <w:tcPr>
            <w:tcW w:w="1275" w:type="dxa"/>
            <w:tcBorders>
              <w:top w:val="nil"/>
              <w:left w:val="nil"/>
              <w:bottom w:val="single" w:sz="4" w:space="0" w:color="auto"/>
              <w:right w:val="single" w:sz="4" w:space="0" w:color="auto"/>
            </w:tcBorders>
            <w:shd w:val="clear" w:color="auto" w:fill="auto"/>
            <w:vAlign w:val="center"/>
            <w:hideMark/>
          </w:tcPr>
          <w:p w14:paraId="28B22967" w14:textId="77777777" w:rsidR="00343402" w:rsidRPr="00BF738B" w:rsidRDefault="00343402" w:rsidP="0085732A">
            <w:pPr>
              <w:spacing w:after="0"/>
              <w:jc w:val="center"/>
              <w:rPr>
                <w:rFonts w:ascii="Calibri" w:hAnsi="Calibri" w:cs="Calibri"/>
                <w:lang w:eastAsia="en-GB"/>
              </w:rPr>
            </w:pPr>
            <w:proofErr w:type="spellStart"/>
            <w:r w:rsidRPr="00BF738B">
              <w:rPr>
                <w:rFonts w:ascii="Calibri" w:hAnsi="Calibri" w:cs="Calibri"/>
                <w:lang w:eastAsia="en-GB"/>
              </w:rPr>
              <w:t>NOCOt</w:t>
            </w:r>
            <w:proofErr w:type="spellEnd"/>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6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A"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B"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C"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D"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6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7A83F776"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6F" w14:textId="18651FDC"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7C" w14:textId="77777777" w:rsidTr="00830756">
        <w:trPr>
          <w:cantSplit/>
          <w:trHeight w:val="1560"/>
        </w:trPr>
        <w:tc>
          <w:tcPr>
            <w:tcW w:w="4671" w:type="dxa"/>
            <w:tcBorders>
              <w:top w:val="nil"/>
              <w:left w:val="single" w:sz="4" w:space="0" w:color="auto"/>
              <w:bottom w:val="nil"/>
              <w:right w:val="single" w:sz="4" w:space="0" w:color="auto"/>
            </w:tcBorders>
            <w:shd w:val="clear" w:color="000000" w:fill="8DB4E2"/>
            <w:vAlign w:val="center"/>
            <w:hideMark/>
          </w:tcPr>
          <w:p w14:paraId="28B22971"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 xml:space="preserve">Legacy Adjustment </w:t>
            </w:r>
            <w:r w:rsidRPr="00BF738B">
              <w:rPr>
                <w:rFonts w:ascii="Calibri" w:hAnsi="Calibri" w:cs="Calibri"/>
                <w:b/>
                <w:bCs/>
                <w:lang w:eastAsia="en-GB"/>
              </w:rPr>
              <w:br/>
              <w:t>[</w:t>
            </w:r>
            <w:r w:rsidRPr="00BF738B">
              <w:rPr>
                <w:rFonts w:ascii="Cambria Math" w:hAnsi="Cambria Math" w:cs="Cambria Math"/>
                <w:b/>
                <w:bCs/>
                <w:lang w:eastAsia="en-GB"/>
              </w:rPr>
              <w:t>𝐿𝐴𝑅𝑡</w:t>
            </w:r>
            <w:r w:rsidRPr="00BF738B">
              <w:rPr>
                <w:rFonts w:ascii="Calibri" w:hAnsi="Calibri" w:cs="Calibri"/>
                <w:b/>
                <w:bCs/>
                <w:lang w:eastAsia="en-GB"/>
              </w:rPr>
              <w:t>=</w:t>
            </w:r>
            <w:r w:rsidRPr="00BF738B">
              <w:rPr>
                <w:rFonts w:ascii="Cambria Math" w:hAnsi="Cambria Math" w:cs="Cambria Math"/>
                <w:b/>
                <w:bCs/>
                <w:lang w:eastAsia="en-GB"/>
              </w:rPr>
              <w:t>𝐿𝑃𝑇𝑡</w:t>
            </w:r>
            <w:r w:rsidRPr="00BF738B">
              <w:rPr>
                <w:rFonts w:ascii="Calibri" w:hAnsi="Calibri" w:cs="Calibri"/>
                <w:b/>
                <w:bCs/>
                <w:lang w:eastAsia="en-GB"/>
              </w:rPr>
              <w:t>+</w:t>
            </w:r>
            <w:r w:rsidRPr="00BF738B">
              <w:rPr>
                <w:rFonts w:ascii="Cambria Math" w:hAnsi="Cambria Math" w:cs="Cambria Math"/>
                <w:b/>
                <w:bCs/>
                <w:lang w:eastAsia="en-GB"/>
              </w:rPr>
              <w:t>𝐿𝑀𝑂𝐷𝑡</w:t>
            </w:r>
            <w:r w:rsidRPr="00BF738B">
              <w:rPr>
                <w:rFonts w:ascii="Calibri" w:hAnsi="Calibri" w:cs="Calibri"/>
                <w:b/>
                <w:bCs/>
                <w:lang w:eastAsia="en-GB"/>
              </w:rPr>
              <w:t>+</w:t>
            </w:r>
            <w:r w:rsidRPr="00BF738B">
              <w:rPr>
                <w:rFonts w:ascii="Cambria Math" w:hAnsi="Cambria Math" w:cs="Cambria Math"/>
                <w:b/>
                <w:bCs/>
                <w:lang w:eastAsia="en-GB"/>
              </w:rPr>
              <w:t>𝐿𝐾𝑡</w:t>
            </w:r>
            <w:r w:rsidRPr="00BF738B">
              <w:rPr>
                <w:rFonts w:ascii="Calibri" w:hAnsi="Calibri" w:cs="Calibri"/>
                <w:b/>
                <w:bCs/>
                <w:lang w:eastAsia="en-GB"/>
              </w:rPr>
              <w:t>+</w:t>
            </w:r>
            <w:r w:rsidRPr="00BF738B">
              <w:rPr>
                <w:rFonts w:ascii="Cambria Math" w:hAnsi="Cambria Math" w:cs="Cambria Math"/>
                <w:b/>
                <w:bCs/>
                <w:lang w:eastAsia="en-GB"/>
              </w:rPr>
              <w:t>𝐿𝑇𝑅𝑈𝑡</w:t>
            </w:r>
            <w:r w:rsidRPr="00BF738B">
              <w:rPr>
                <w:rFonts w:ascii="Calibri" w:hAnsi="Calibri" w:cs="Calibri"/>
                <w:b/>
                <w:bCs/>
                <w:lang w:eastAsia="en-GB"/>
              </w:rPr>
              <w:t>+</w:t>
            </w:r>
            <w:r w:rsidRPr="00BF738B">
              <w:rPr>
                <w:rFonts w:ascii="Cambria Math" w:hAnsi="Cambria Math" w:cs="Cambria Math"/>
                <w:b/>
                <w:bCs/>
                <w:lang w:eastAsia="en-GB"/>
              </w:rPr>
              <w:t>𝑁𝑂𝐶𝑂𝑡</w:t>
            </w:r>
            <w:r w:rsidRPr="00BF738B">
              <w:rPr>
                <w:rFonts w:ascii="Calibri" w:hAnsi="Calibri" w:cs="Calibri"/>
                <w:b/>
                <w:bCs/>
                <w:lang w:eastAsia="en-GB"/>
              </w:rPr>
              <w:t>+</w:t>
            </w:r>
            <w:r w:rsidRPr="00BF738B">
              <w:rPr>
                <w:rFonts w:ascii="Cambria Math" w:hAnsi="Cambria Math" w:cs="Cambria Math"/>
                <w:b/>
                <w:bCs/>
                <w:lang w:eastAsia="en-GB"/>
              </w:rPr>
              <w:t>𝐿𝑆𝑆𝑂𝑡</w:t>
            </w:r>
            <w:r w:rsidRPr="00BF738B">
              <w:rPr>
                <w:rFonts w:ascii="Calibri" w:hAnsi="Calibri" w:cs="Calibri"/>
                <w:b/>
                <w:bCs/>
                <w:lang w:eastAsia="en-GB"/>
              </w:rPr>
              <w:t>+</w:t>
            </w:r>
            <w:r w:rsidRPr="00BF738B">
              <w:rPr>
                <w:rFonts w:ascii="Cambria Math" w:hAnsi="Cambria Math" w:cs="Cambria Math"/>
                <w:b/>
                <w:bCs/>
                <w:lang w:eastAsia="en-GB"/>
              </w:rPr>
              <w:t>𝐿𝐸𝐷𝑅𝑡</w:t>
            </w:r>
            <w:r w:rsidRPr="00BF738B">
              <w:rPr>
                <w:rFonts w:ascii="Calibri" w:hAnsi="Calibri" w:cs="Calibri"/>
                <w:b/>
                <w:bCs/>
                <w:lang w:eastAsia="en-GB"/>
              </w:rPr>
              <w:t>+</w:t>
            </w:r>
            <w:r w:rsidRPr="00BF738B">
              <w:rPr>
                <w:rFonts w:ascii="Cambria Math" w:hAnsi="Cambria Math" w:cs="Cambria Math"/>
                <w:b/>
                <w:bCs/>
                <w:lang w:eastAsia="en-GB"/>
              </w:rPr>
              <w:t>𝐿𝑆𝐹𝐼𝑡</w:t>
            </w:r>
            <w:r w:rsidRPr="00BF738B">
              <w:rPr>
                <w:rFonts w:ascii="Calibri" w:hAnsi="Calibri" w:cs="Calibri"/>
                <w:b/>
                <w:bCs/>
                <w:lang w:eastAsia="en-GB"/>
              </w:rPr>
              <w:t>+</w:t>
            </w:r>
            <w:r w:rsidRPr="00BF738B">
              <w:rPr>
                <w:rFonts w:ascii="Cambria Math" w:hAnsi="Cambria Math" w:cs="Cambria Math"/>
                <w:b/>
                <w:bCs/>
                <w:lang w:eastAsia="en-GB"/>
              </w:rPr>
              <w:t>𝐿𝑅𝐼𝑡</w:t>
            </w:r>
            <w:r w:rsidRPr="00BF738B">
              <w:rPr>
                <w:rFonts w:ascii="Calibri" w:hAnsi="Calibri" w:cs="Calibri"/>
                <w:b/>
                <w:bCs/>
                <w:lang w:eastAsia="en-GB"/>
              </w:rPr>
              <w:t>]</w:t>
            </w:r>
          </w:p>
        </w:tc>
        <w:tc>
          <w:tcPr>
            <w:tcW w:w="850" w:type="dxa"/>
            <w:tcBorders>
              <w:top w:val="nil"/>
              <w:left w:val="nil"/>
              <w:bottom w:val="single" w:sz="4" w:space="0" w:color="auto"/>
              <w:right w:val="single" w:sz="4" w:space="0" w:color="auto"/>
            </w:tcBorders>
            <w:shd w:val="clear" w:color="000000" w:fill="8DB4E2"/>
            <w:vAlign w:val="center"/>
            <w:hideMark/>
          </w:tcPr>
          <w:p w14:paraId="28B22972"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C</w:t>
            </w:r>
          </w:p>
        </w:tc>
        <w:tc>
          <w:tcPr>
            <w:tcW w:w="1275" w:type="dxa"/>
            <w:tcBorders>
              <w:top w:val="nil"/>
              <w:left w:val="nil"/>
              <w:bottom w:val="single" w:sz="4" w:space="0" w:color="auto"/>
              <w:right w:val="single" w:sz="4" w:space="0" w:color="auto"/>
            </w:tcBorders>
            <w:shd w:val="clear" w:color="000000" w:fill="8DB4E2"/>
            <w:vAlign w:val="center"/>
            <w:hideMark/>
          </w:tcPr>
          <w:p w14:paraId="28B22973"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LARt</w:t>
            </w:r>
          </w:p>
        </w:tc>
        <w:tc>
          <w:tcPr>
            <w:tcW w:w="964" w:type="dxa"/>
            <w:tcBorders>
              <w:top w:val="single" w:sz="4" w:space="0" w:color="auto"/>
              <w:left w:val="nil"/>
              <w:bottom w:val="single" w:sz="4" w:space="0" w:color="auto"/>
              <w:right w:val="single" w:sz="4" w:space="0" w:color="auto"/>
            </w:tcBorders>
            <w:shd w:val="clear" w:color="000000" w:fill="8DB4E2"/>
            <w:vAlign w:val="center"/>
            <w:hideMark/>
          </w:tcPr>
          <w:p w14:paraId="28B22975"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6"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7"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8"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9"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7A"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tcPr>
          <w:p w14:paraId="5B012F82"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28B2297B" w14:textId="22275C00"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88" w14:textId="77777777" w:rsidTr="00830756">
        <w:trPr>
          <w:cantSplit/>
          <w:trHeight w:val="375"/>
        </w:trPr>
        <w:tc>
          <w:tcPr>
            <w:tcW w:w="4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7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auto" w:fill="auto"/>
            <w:vAlign w:val="center"/>
            <w:hideMark/>
          </w:tcPr>
          <w:p w14:paraId="28B2297E"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1275" w:type="dxa"/>
            <w:tcBorders>
              <w:top w:val="nil"/>
              <w:left w:val="nil"/>
              <w:bottom w:val="single" w:sz="4" w:space="0" w:color="auto"/>
              <w:right w:val="single" w:sz="4" w:space="0" w:color="auto"/>
            </w:tcBorders>
            <w:shd w:val="clear" w:color="auto" w:fill="auto"/>
            <w:vAlign w:val="center"/>
            <w:hideMark/>
          </w:tcPr>
          <w:p w14:paraId="28B2297F"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81"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3"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4"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5"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6"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069D2045"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87" w14:textId="6923345F"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94" w14:textId="77777777" w:rsidTr="00830756">
        <w:trPr>
          <w:cantSplit/>
          <w:trHeight w:val="375"/>
        </w:trPr>
        <w:tc>
          <w:tcPr>
            <w:tcW w:w="4671" w:type="dxa"/>
            <w:tcBorders>
              <w:top w:val="nil"/>
              <w:left w:val="single" w:sz="4" w:space="0" w:color="auto"/>
              <w:bottom w:val="single" w:sz="4" w:space="0" w:color="auto"/>
              <w:right w:val="single" w:sz="4" w:space="0" w:color="auto"/>
            </w:tcBorders>
            <w:shd w:val="clear" w:color="auto" w:fill="auto"/>
            <w:vAlign w:val="center"/>
            <w:hideMark/>
          </w:tcPr>
          <w:p w14:paraId="28B22989"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850" w:type="dxa"/>
            <w:tcBorders>
              <w:top w:val="nil"/>
              <w:left w:val="nil"/>
              <w:bottom w:val="single" w:sz="4" w:space="0" w:color="auto"/>
              <w:right w:val="single" w:sz="4" w:space="0" w:color="auto"/>
            </w:tcBorders>
            <w:shd w:val="clear" w:color="auto" w:fill="auto"/>
            <w:vAlign w:val="center"/>
            <w:hideMark/>
          </w:tcPr>
          <w:p w14:paraId="28B2298A"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1275" w:type="dxa"/>
            <w:tcBorders>
              <w:top w:val="nil"/>
              <w:left w:val="nil"/>
              <w:bottom w:val="single" w:sz="4" w:space="0" w:color="auto"/>
              <w:right w:val="single" w:sz="4" w:space="0" w:color="auto"/>
            </w:tcBorders>
            <w:shd w:val="clear" w:color="auto" w:fill="auto"/>
            <w:vAlign w:val="center"/>
            <w:hideMark/>
          </w:tcPr>
          <w:p w14:paraId="28B2298B"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28B2298D" w14:textId="77777777" w:rsidR="00343402" w:rsidRPr="00BF738B" w:rsidRDefault="00343402" w:rsidP="0085732A">
            <w:pPr>
              <w:spacing w:after="0"/>
              <w:jc w:val="center"/>
              <w:rPr>
                <w:rFonts w:ascii="Calibri" w:hAnsi="Calibri" w:cs="Calibri"/>
                <w:lang w:eastAsia="en-GB"/>
              </w:rPr>
            </w:pPr>
            <w:r w:rsidRPr="00BF738B">
              <w:rPr>
                <w:rFonts w:ascii="Calibri" w:hAnsi="Calibri" w:cs="Calibri"/>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E"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8F"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0"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1"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22992" w14:textId="77777777" w:rsidR="00343402" w:rsidRPr="00BF738B" w:rsidRDefault="00343402" w:rsidP="0085732A">
            <w:pPr>
              <w:spacing w:after="0"/>
              <w:ind w:firstLineChars="100" w:firstLine="200"/>
              <w:jc w:val="right"/>
              <w:rPr>
                <w:rFonts w:ascii="Calibri" w:hAnsi="Calibri" w:cs="Calibri"/>
                <w:color w:val="000000"/>
                <w:lang w:eastAsia="en-GB"/>
              </w:rPr>
            </w:pPr>
            <w:r w:rsidRPr="00BF738B">
              <w:rPr>
                <w:rFonts w:ascii="Calibri" w:hAnsi="Calibri" w:cs="Calibri"/>
                <w:color w:val="000000"/>
                <w:lang w:eastAsia="en-GB"/>
              </w:rPr>
              <w:t> </w:t>
            </w:r>
          </w:p>
        </w:tc>
        <w:tc>
          <w:tcPr>
            <w:tcW w:w="964" w:type="dxa"/>
            <w:tcBorders>
              <w:top w:val="single" w:sz="4" w:space="0" w:color="auto"/>
              <w:left w:val="single" w:sz="4" w:space="0" w:color="auto"/>
              <w:bottom w:val="single" w:sz="4" w:space="0" w:color="auto"/>
              <w:right w:val="single" w:sz="4" w:space="0" w:color="auto"/>
            </w:tcBorders>
          </w:tcPr>
          <w:p w14:paraId="3160990A"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22993" w14:textId="2FD8F5F6"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r w:rsidR="00F969C7" w14:paraId="28B229A0" w14:textId="77777777" w:rsidTr="00830756">
        <w:trPr>
          <w:cantSplit/>
          <w:trHeight w:val="375"/>
        </w:trPr>
        <w:tc>
          <w:tcPr>
            <w:tcW w:w="4671" w:type="dxa"/>
            <w:tcBorders>
              <w:top w:val="nil"/>
              <w:left w:val="single" w:sz="4" w:space="0" w:color="auto"/>
              <w:bottom w:val="nil"/>
              <w:right w:val="single" w:sz="4" w:space="0" w:color="auto"/>
            </w:tcBorders>
            <w:shd w:val="clear" w:color="000000" w:fill="8DB4E2"/>
            <w:vAlign w:val="center"/>
            <w:hideMark/>
          </w:tcPr>
          <w:p w14:paraId="28B22995" w14:textId="77777777" w:rsidR="00343402" w:rsidRPr="00BF738B" w:rsidRDefault="00343402" w:rsidP="0085732A">
            <w:pPr>
              <w:spacing w:after="0"/>
              <w:rPr>
                <w:rFonts w:ascii="Calibri" w:hAnsi="Calibri" w:cs="Calibri"/>
                <w:b/>
                <w:bCs/>
                <w:lang w:eastAsia="en-GB"/>
              </w:rPr>
            </w:pPr>
            <w:r w:rsidRPr="00BF738B">
              <w:rPr>
                <w:rFonts w:ascii="Calibri" w:hAnsi="Calibri" w:cs="Calibri"/>
                <w:b/>
                <w:bCs/>
                <w:lang w:eastAsia="en-GB"/>
              </w:rPr>
              <w:t>Total Allowed Revenue [</w:t>
            </w:r>
            <w:proofErr w:type="spellStart"/>
            <w:r w:rsidRPr="00BF738B">
              <w:rPr>
                <w:rFonts w:ascii="Calibri" w:hAnsi="Calibri" w:cs="Calibri"/>
                <w:b/>
                <w:bCs/>
                <w:lang w:eastAsia="en-GB"/>
              </w:rPr>
              <w:t>ARt</w:t>
            </w:r>
            <w:proofErr w:type="spellEnd"/>
            <w:r w:rsidRPr="00BF738B">
              <w:rPr>
                <w:rFonts w:ascii="Calibri" w:hAnsi="Calibri" w:cs="Calibri"/>
                <w:b/>
                <w:bCs/>
                <w:lang w:eastAsia="en-GB"/>
              </w:rPr>
              <w:t>=</w:t>
            </w:r>
            <w:proofErr w:type="spellStart"/>
            <w:r w:rsidRPr="00BF738B">
              <w:rPr>
                <w:rFonts w:ascii="Calibri" w:hAnsi="Calibri" w:cs="Calibri"/>
                <w:b/>
                <w:bCs/>
                <w:lang w:eastAsia="en-GB"/>
              </w:rPr>
              <w:t>ADJRt+Kt+LARt</w:t>
            </w:r>
            <w:proofErr w:type="spellEnd"/>
            <w:r w:rsidRPr="00BF738B">
              <w:rPr>
                <w:rFonts w:ascii="Calibri" w:hAnsi="Calibri" w:cs="Calibri"/>
                <w:b/>
                <w:bCs/>
                <w:lang w:eastAsia="en-GB"/>
              </w:rPr>
              <w:t>]</w:t>
            </w:r>
          </w:p>
        </w:tc>
        <w:tc>
          <w:tcPr>
            <w:tcW w:w="850" w:type="dxa"/>
            <w:tcBorders>
              <w:top w:val="nil"/>
              <w:left w:val="nil"/>
              <w:bottom w:val="single" w:sz="4" w:space="0" w:color="auto"/>
              <w:right w:val="single" w:sz="4" w:space="0" w:color="auto"/>
            </w:tcBorders>
            <w:shd w:val="clear" w:color="000000" w:fill="8DB4E2"/>
            <w:vAlign w:val="center"/>
            <w:hideMark/>
          </w:tcPr>
          <w:p w14:paraId="28B22996"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D</w:t>
            </w:r>
          </w:p>
        </w:tc>
        <w:tc>
          <w:tcPr>
            <w:tcW w:w="1275" w:type="dxa"/>
            <w:tcBorders>
              <w:top w:val="nil"/>
              <w:left w:val="nil"/>
              <w:bottom w:val="single" w:sz="4" w:space="0" w:color="auto"/>
              <w:right w:val="single" w:sz="4" w:space="0" w:color="auto"/>
            </w:tcBorders>
            <w:shd w:val="clear" w:color="000000" w:fill="8DB4E2"/>
            <w:vAlign w:val="center"/>
            <w:hideMark/>
          </w:tcPr>
          <w:p w14:paraId="28B22997"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Art</w:t>
            </w:r>
          </w:p>
        </w:tc>
        <w:tc>
          <w:tcPr>
            <w:tcW w:w="964" w:type="dxa"/>
            <w:tcBorders>
              <w:top w:val="single" w:sz="4" w:space="0" w:color="auto"/>
              <w:left w:val="nil"/>
              <w:bottom w:val="single" w:sz="4" w:space="0" w:color="auto"/>
              <w:right w:val="single" w:sz="4" w:space="0" w:color="auto"/>
            </w:tcBorders>
            <w:shd w:val="clear" w:color="000000" w:fill="8DB4E2"/>
            <w:vAlign w:val="center"/>
            <w:hideMark/>
          </w:tcPr>
          <w:p w14:paraId="28B22999" w14:textId="77777777" w:rsidR="00343402" w:rsidRPr="00BF738B" w:rsidRDefault="00343402" w:rsidP="0085732A">
            <w:pPr>
              <w:spacing w:after="0"/>
              <w:jc w:val="center"/>
              <w:rPr>
                <w:rFonts w:ascii="Calibri" w:hAnsi="Calibri" w:cs="Calibri"/>
                <w:b/>
                <w:bCs/>
                <w:lang w:eastAsia="en-GB"/>
              </w:rPr>
            </w:pPr>
            <w:r w:rsidRPr="00BF738B">
              <w:rPr>
                <w:rFonts w:ascii="Calibri" w:hAnsi="Calibri" w:cs="Calibri"/>
                <w:b/>
                <w:bCs/>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A"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B"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C"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D"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vAlign w:val="center"/>
            <w:hideMark/>
          </w:tcPr>
          <w:p w14:paraId="28B2299E" w14:textId="77777777" w:rsidR="00343402" w:rsidRPr="00BF738B" w:rsidRDefault="00343402" w:rsidP="0085732A">
            <w:pPr>
              <w:spacing w:after="0"/>
              <w:ind w:firstLineChars="100" w:firstLine="201"/>
              <w:jc w:val="right"/>
              <w:rPr>
                <w:rFonts w:ascii="Calibri" w:hAnsi="Calibri" w:cs="Calibri"/>
                <w:b/>
                <w:bCs/>
                <w:color w:val="000000"/>
                <w:lang w:eastAsia="en-GB"/>
              </w:rPr>
            </w:pPr>
            <w:r w:rsidRPr="00BF738B">
              <w:rPr>
                <w:rFonts w:ascii="Calibri" w:hAnsi="Calibri" w:cs="Calibri"/>
                <w:b/>
                <w:bCs/>
                <w:color w:val="000000"/>
                <w:lang w:eastAsia="en-GB"/>
              </w:rPr>
              <w:t> </w:t>
            </w:r>
          </w:p>
        </w:tc>
        <w:tc>
          <w:tcPr>
            <w:tcW w:w="964" w:type="dxa"/>
            <w:tcBorders>
              <w:top w:val="single" w:sz="4" w:space="0" w:color="auto"/>
              <w:left w:val="single" w:sz="4" w:space="0" w:color="auto"/>
              <w:bottom w:val="single" w:sz="4" w:space="0" w:color="auto"/>
              <w:right w:val="single" w:sz="4" w:space="0" w:color="auto"/>
            </w:tcBorders>
            <w:shd w:val="clear" w:color="000000" w:fill="8DB4E2"/>
          </w:tcPr>
          <w:p w14:paraId="2E2A0B77" w14:textId="77777777" w:rsidR="00343402" w:rsidRPr="00BF738B" w:rsidRDefault="00343402" w:rsidP="0085732A">
            <w:pPr>
              <w:spacing w:after="0"/>
              <w:rPr>
                <w:rFonts w:ascii="Calibri" w:hAnsi="Calibri" w:cs="Calibri"/>
                <w:color w:val="000000"/>
                <w:lang w:eastAsia="en-GB"/>
              </w:rPr>
            </w:pPr>
          </w:p>
        </w:tc>
        <w:tc>
          <w:tcPr>
            <w:tcW w:w="1477" w:type="dxa"/>
            <w:tcBorders>
              <w:top w:val="single" w:sz="4" w:space="0" w:color="auto"/>
              <w:left w:val="single" w:sz="4" w:space="0" w:color="auto"/>
              <w:bottom w:val="single" w:sz="4" w:space="0" w:color="auto"/>
              <w:right w:val="single" w:sz="4" w:space="0" w:color="auto"/>
            </w:tcBorders>
            <w:shd w:val="clear" w:color="000000" w:fill="8DB4E2"/>
            <w:noWrap/>
            <w:vAlign w:val="bottom"/>
            <w:hideMark/>
          </w:tcPr>
          <w:p w14:paraId="28B2299F" w14:textId="50A6E849" w:rsidR="00343402" w:rsidRPr="00BF738B" w:rsidRDefault="00343402" w:rsidP="0085732A">
            <w:pPr>
              <w:spacing w:after="0"/>
              <w:rPr>
                <w:rFonts w:ascii="Calibri" w:hAnsi="Calibri" w:cs="Calibri"/>
                <w:color w:val="000000"/>
                <w:lang w:eastAsia="en-GB"/>
              </w:rPr>
            </w:pPr>
            <w:r w:rsidRPr="00BF738B">
              <w:rPr>
                <w:rFonts w:ascii="Calibri" w:hAnsi="Calibri" w:cs="Calibri"/>
                <w:color w:val="000000"/>
                <w:lang w:eastAsia="en-GB"/>
              </w:rPr>
              <w:t> </w:t>
            </w:r>
          </w:p>
        </w:tc>
      </w:tr>
    </w:tbl>
    <w:p w14:paraId="28B229A1" w14:textId="77777777" w:rsidR="0085732A" w:rsidRPr="00BE210C" w:rsidRDefault="0085732A"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p>
    <w:p w14:paraId="28B229A2" w14:textId="5E92374D" w:rsidR="0085732A" w:rsidRDefault="00F02172"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Pr>
          <w:rFonts w:cs="Arial"/>
        </w:rPr>
        <w:t>Note all values are to be in nominal prices indicated by the CPIH</w:t>
      </w:r>
      <w:r w:rsidR="00EB3F87">
        <w:rPr>
          <w:rFonts w:cs="Arial"/>
        </w:rPr>
        <w:t xml:space="preserve"> </w:t>
      </w:r>
      <w:r>
        <w:rPr>
          <w:rFonts w:cs="Arial"/>
        </w:rPr>
        <w:t>Forecast.</w:t>
      </w:r>
    </w:p>
    <w:p w14:paraId="28B229A3" w14:textId="77777777" w:rsidR="0085732A" w:rsidRDefault="0085732A" w:rsidP="0085732A">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sectPr w:rsidR="0085732A" w:rsidSect="0085732A">
          <w:headerReference w:type="even" r:id="rId14"/>
          <w:pgSz w:w="16839" w:h="11907" w:orient="landscape" w:code="9"/>
          <w:pgMar w:top="1797" w:right="1440" w:bottom="1797" w:left="1440" w:header="709" w:footer="709" w:gutter="0"/>
          <w:cols w:space="708"/>
          <w:docGrid w:linePitch="360"/>
        </w:sectPr>
      </w:pPr>
    </w:p>
    <w:p w14:paraId="28B229A4" w14:textId="77777777" w:rsidR="0085732A" w:rsidRPr="00BE210C" w:rsidRDefault="0085732A" w:rsidP="0085732A">
      <w:pPr>
        <w:tabs>
          <w:tab w:val="left" w:pos="1199"/>
          <w:tab w:val="left" w:pos="1482"/>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28B229A5" w14:textId="77777777" w:rsidR="0085732A" w:rsidRPr="00302E20" w:rsidRDefault="00F02172" w:rsidP="0085732A">
      <w:pPr>
        <w:pStyle w:val="Heading2"/>
        <w:numPr>
          <w:ilvl w:val="0"/>
          <w:numId w:val="0"/>
        </w:numPr>
        <w:rPr>
          <w:sz w:val="28"/>
        </w:rPr>
      </w:pPr>
      <w:r w:rsidRPr="00302E20">
        <w:rPr>
          <w:sz w:val="28"/>
        </w:rPr>
        <w:t xml:space="preserve">Appendix </w:t>
      </w:r>
      <w:r>
        <w:rPr>
          <w:sz w:val="28"/>
        </w:rPr>
        <w:t>C</w:t>
      </w:r>
      <w:r w:rsidRPr="00302E20">
        <w:rPr>
          <w:sz w:val="28"/>
        </w:rPr>
        <w:t>: Abbreviations &amp; Definitions</w:t>
      </w:r>
    </w:p>
    <w:p w14:paraId="28B229A6" w14:textId="77777777" w:rsidR="0085732A" w:rsidRPr="00302E20" w:rsidRDefault="00F02172" w:rsidP="0085732A">
      <w:pPr>
        <w:spacing w:after="0"/>
        <w:jc w:val="both"/>
        <w:rPr>
          <w:b/>
          <w:i/>
          <w:iCs/>
          <w:sz w:val="24"/>
        </w:rPr>
      </w:pPr>
      <w:r w:rsidRPr="00302E20">
        <w:rPr>
          <w:b/>
          <w:i/>
          <w:iCs/>
          <w:sz w:val="24"/>
        </w:rPr>
        <w:t>Abbreviations</w:t>
      </w:r>
    </w:p>
    <w:p w14:paraId="28B229A7" w14:textId="77777777" w:rsidR="0085732A" w:rsidRPr="00302E20" w:rsidRDefault="0085732A" w:rsidP="0085732A">
      <w:pPr>
        <w:spacing w:after="0"/>
        <w:jc w:val="both"/>
      </w:pPr>
    </w:p>
    <w:p w14:paraId="1D92BFAF" w14:textId="20CF929D" w:rsidR="00C85091" w:rsidRDefault="00C85091" w:rsidP="0085732A">
      <w:pPr>
        <w:spacing w:after="0"/>
        <w:jc w:val="both"/>
      </w:pPr>
      <w:r>
        <w:t>SOX</w:t>
      </w:r>
      <w:r>
        <w:tab/>
      </w:r>
      <w:r w:rsidR="003356F2">
        <w:t>Sarbanes-Oxley</w:t>
      </w:r>
      <w:r w:rsidR="00EE401C">
        <w:t xml:space="preserve"> Act controls</w:t>
      </w:r>
    </w:p>
    <w:p w14:paraId="28B229A8" w14:textId="67E37F2D" w:rsidR="0085732A" w:rsidRPr="00302E20" w:rsidRDefault="00F02172" w:rsidP="0085732A">
      <w:pPr>
        <w:spacing w:after="0"/>
        <w:jc w:val="both"/>
      </w:pPr>
      <w:r w:rsidRPr="00302E20">
        <w:t>STC</w:t>
      </w:r>
      <w:r w:rsidRPr="00302E20">
        <w:tab/>
        <w:t xml:space="preserve">System Operator –Transmission Owner Code </w:t>
      </w:r>
    </w:p>
    <w:p w14:paraId="28B229A9" w14:textId="11C47762" w:rsidR="0085732A" w:rsidRDefault="00F02172" w:rsidP="0085732A">
      <w:pPr>
        <w:spacing w:after="0"/>
        <w:jc w:val="both"/>
      </w:pPr>
      <w:r w:rsidRPr="00302E20">
        <w:t>STCP</w:t>
      </w:r>
      <w:r w:rsidRPr="00302E20">
        <w:tab/>
        <w:t>System Operator –Transmission Owner Code Procedure</w:t>
      </w:r>
    </w:p>
    <w:p w14:paraId="39249D07" w14:textId="5688FC20" w:rsidR="005D079E" w:rsidRPr="00302E20" w:rsidRDefault="005D079E" w:rsidP="0085732A">
      <w:pPr>
        <w:spacing w:after="0"/>
        <w:jc w:val="both"/>
      </w:pPr>
      <w:r>
        <w:t>TEC</w:t>
      </w:r>
      <w:r>
        <w:tab/>
        <w:t>Transmission Entry Capacity</w:t>
      </w:r>
    </w:p>
    <w:p w14:paraId="28B229AA" w14:textId="77777777" w:rsidR="0085732A" w:rsidRPr="00302E20" w:rsidRDefault="00F02172" w:rsidP="0085732A">
      <w:pPr>
        <w:spacing w:after="0"/>
        <w:jc w:val="both"/>
      </w:pPr>
      <w:r w:rsidRPr="00302E20">
        <w:t>TO</w:t>
      </w:r>
      <w:r w:rsidRPr="00302E20">
        <w:tab/>
        <w:t>Transmission Owner</w:t>
      </w:r>
    </w:p>
    <w:p w14:paraId="28B229AB" w14:textId="77777777" w:rsidR="0085732A" w:rsidRPr="00302E20" w:rsidRDefault="0085732A" w:rsidP="0085732A">
      <w:pPr>
        <w:pStyle w:val="Header"/>
        <w:tabs>
          <w:tab w:val="clear" w:pos="4153"/>
          <w:tab w:val="clear" w:pos="8306"/>
        </w:tabs>
        <w:spacing w:after="0"/>
      </w:pPr>
    </w:p>
    <w:p w14:paraId="28B229AC" w14:textId="77777777" w:rsidR="0085732A" w:rsidRPr="00302E20" w:rsidRDefault="00F02172" w:rsidP="0085732A">
      <w:pPr>
        <w:pStyle w:val="Heading2"/>
        <w:numPr>
          <w:ilvl w:val="0"/>
          <w:numId w:val="0"/>
        </w:numPr>
        <w:spacing w:after="0"/>
      </w:pPr>
      <w:r w:rsidRPr="00302E20">
        <w:t xml:space="preserve">Definitions </w:t>
      </w:r>
    </w:p>
    <w:p w14:paraId="28B229AD" w14:textId="77777777" w:rsidR="0085732A" w:rsidRPr="00302E20" w:rsidRDefault="0085732A" w:rsidP="0085732A">
      <w:pPr>
        <w:spacing w:after="0"/>
        <w:rPr>
          <w:b/>
        </w:rPr>
      </w:pPr>
    </w:p>
    <w:p w14:paraId="28B229AE" w14:textId="77777777" w:rsidR="0085732A" w:rsidRPr="00302E20" w:rsidRDefault="00F02172" w:rsidP="0085732A">
      <w:pPr>
        <w:spacing w:after="0"/>
        <w:rPr>
          <w:b/>
        </w:rPr>
      </w:pPr>
      <w:r w:rsidRPr="00302E20">
        <w:rPr>
          <w:b/>
        </w:rPr>
        <w:t>STC definitions used:</w:t>
      </w:r>
    </w:p>
    <w:p w14:paraId="28B229AF" w14:textId="5507FCFC" w:rsidR="0085732A" w:rsidRPr="00302E20" w:rsidRDefault="003729D1" w:rsidP="0085732A">
      <w:pPr>
        <w:spacing w:after="0"/>
        <w:jc w:val="both"/>
      </w:pPr>
      <w:r>
        <w:t>Financial Year</w:t>
      </w:r>
    </w:p>
    <w:p w14:paraId="28B229B0" w14:textId="77777777" w:rsidR="0085732A" w:rsidRDefault="00F02172" w:rsidP="0085732A">
      <w:pPr>
        <w:spacing w:after="0"/>
        <w:jc w:val="both"/>
      </w:pPr>
      <w:r w:rsidRPr="00302E20">
        <w:t>GB Transmission System</w:t>
      </w:r>
    </w:p>
    <w:p w14:paraId="28B229B1" w14:textId="7889D7D9" w:rsidR="0085732A" w:rsidRPr="00302E20" w:rsidRDefault="003D1805" w:rsidP="0085732A">
      <w:pPr>
        <w:spacing w:after="0"/>
        <w:jc w:val="both"/>
      </w:pPr>
      <w:r>
        <w:t>The Company</w:t>
      </w:r>
    </w:p>
    <w:p w14:paraId="28B229B2" w14:textId="77777777" w:rsidR="0085732A" w:rsidRPr="00302E20" w:rsidRDefault="00F02172" w:rsidP="0085732A">
      <w:pPr>
        <w:spacing w:after="0"/>
        <w:jc w:val="both"/>
      </w:pPr>
      <w:r>
        <w:t>NGET</w:t>
      </w:r>
    </w:p>
    <w:p w14:paraId="28B229B3" w14:textId="77777777" w:rsidR="0085732A" w:rsidRPr="00302E20" w:rsidRDefault="00F02172" w:rsidP="0085732A">
      <w:pPr>
        <w:spacing w:after="0"/>
        <w:jc w:val="both"/>
      </w:pPr>
      <w:r w:rsidRPr="00302E20">
        <w:t>Party</w:t>
      </w:r>
    </w:p>
    <w:p w14:paraId="28B229B4" w14:textId="77777777" w:rsidR="0085732A" w:rsidRPr="00302E20" w:rsidRDefault="00F02172" w:rsidP="0085732A">
      <w:pPr>
        <w:spacing w:after="0"/>
        <w:jc w:val="both"/>
      </w:pPr>
      <w:r w:rsidRPr="00302E20">
        <w:t>Transmission Licensee</w:t>
      </w:r>
    </w:p>
    <w:p w14:paraId="28B229B5" w14:textId="77777777" w:rsidR="0085732A" w:rsidRPr="00302E20" w:rsidRDefault="00F02172" w:rsidP="0085732A">
      <w:pPr>
        <w:spacing w:after="0"/>
        <w:jc w:val="both"/>
      </w:pPr>
      <w:r w:rsidRPr="00302E20">
        <w:t>Transmission Owner</w:t>
      </w:r>
    </w:p>
    <w:p w14:paraId="28B229B6" w14:textId="77777777" w:rsidR="0085732A" w:rsidRPr="00302E20" w:rsidRDefault="00F02172" w:rsidP="0085732A">
      <w:pPr>
        <w:spacing w:after="0"/>
        <w:jc w:val="both"/>
      </w:pPr>
      <w:r w:rsidRPr="00302E20">
        <w:t>User</w:t>
      </w:r>
    </w:p>
    <w:p w14:paraId="2767758E" w14:textId="6FC0D0B4" w:rsidR="005D079E" w:rsidRDefault="005D079E" w:rsidP="0085732A">
      <w:pPr>
        <w:spacing w:after="0"/>
        <w:rPr>
          <w:b/>
          <w:bCs/>
          <w:i/>
          <w:iCs/>
        </w:rPr>
      </w:pPr>
      <w:r>
        <w:rPr>
          <w:b/>
          <w:bCs/>
          <w:i/>
          <w:iCs/>
        </w:rPr>
        <w:t>CUSC Definitions Used</w:t>
      </w:r>
    </w:p>
    <w:p w14:paraId="531388EB" w14:textId="2F787F35" w:rsidR="009C1BD8" w:rsidRDefault="009C1BD8" w:rsidP="0085732A">
      <w:pPr>
        <w:spacing w:after="0"/>
        <w:rPr>
          <w:b/>
          <w:bCs/>
          <w:i/>
          <w:iCs/>
        </w:rPr>
      </w:pPr>
    </w:p>
    <w:p w14:paraId="3CB4D3F2" w14:textId="4207B69E" w:rsidR="009C1BD8" w:rsidRPr="009C1BD8" w:rsidRDefault="009C1BD8" w:rsidP="0085732A">
      <w:pPr>
        <w:spacing w:after="0"/>
      </w:pPr>
      <w:r>
        <w:t>Transmission Entry Capacity</w:t>
      </w:r>
    </w:p>
    <w:p w14:paraId="28B229B8" w14:textId="603D338F" w:rsidR="005D079E" w:rsidRDefault="005D079E" w:rsidP="0085732A">
      <w:pPr>
        <w:sectPr w:rsidR="005D079E" w:rsidSect="0085732A">
          <w:pgSz w:w="11907" w:h="16839" w:code="9"/>
          <w:pgMar w:top="1440" w:right="1797" w:bottom="1440" w:left="1797" w:header="709" w:footer="709" w:gutter="0"/>
          <w:cols w:space="708"/>
          <w:docGrid w:linePitch="360"/>
        </w:sectPr>
      </w:pPr>
    </w:p>
    <w:p w14:paraId="1EBA71A4" w14:textId="77777777" w:rsidR="0034513D" w:rsidRDefault="0034513D" w:rsidP="0034513D">
      <w:pPr>
        <w:pStyle w:val="Heading2"/>
        <w:numPr>
          <w:ilvl w:val="0"/>
          <w:numId w:val="0"/>
        </w:numPr>
        <w:rPr>
          <w:sz w:val="28"/>
        </w:rPr>
      </w:pPr>
      <w:r w:rsidRPr="00302E20">
        <w:rPr>
          <w:sz w:val="28"/>
        </w:rPr>
        <w:lastRenderedPageBreak/>
        <w:t xml:space="preserve">Appendix </w:t>
      </w:r>
      <w:r>
        <w:rPr>
          <w:sz w:val="28"/>
        </w:rPr>
        <w:t>D</w:t>
      </w:r>
      <w:r w:rsidRPr="00302E20">
        <w:rPr>
          <w:sz w:val="28"/>
        </w:rPr>
        <w:t xml:space="preserve">: </w:t>
      </w:r>
      <w:r>
        <w:rPr>
          <w:sz w:val="28"/>
        </w:rPr>
        <w:t>Quarterly Revenue Forecast Information Provision Example</w:t>
      </w:r>
    </w:p>
    <w:p w14:paraId="71A67505" w14:textId="77777777" w:rsidR="0034513D" w:rsidRPr="00A502E8" w:rsidRDefault="0034513D" w:rsidP="0034513D">
      <w:r>
        <w:t xml:space="preserve">This reporting template does not form part of the STC and is an example of the typical format and content to be exchanged only. </w:t>
      </w:r>
    </w:p>
    <w:p w14:paraId="19E435DB" w14:textId="77777777" w:rsidR="0034513D" w:rsidRPr="00237E36" w:rsidRDefault="0034513D" w:rsidP="0034513D">
      <w:pPr>
        <w:keepNext/>
        <w:keepLines/>
        <w:spacing w:before="240"/>
        <w:outlineLvl w:val="1"/>
        <w:rPr>
          <w:rFonts w:ascii="Helvetica Neue LT Pro 85 Heavy" w:eastAsia="Arial" w:hAnsi="Helvetica Neue LT Pro 85 Heavy"/>
          <w:b/>
          <w:bCs/>
          <w:sz w:val="52"/>
          <w:szCs w:val="22"/>
        </w:rPr>
      </w:pPr>
      <w:r w:rsidRPr="00237E36">
        <w:rPr>
          <w:rFonts w:ascii="Helvetica Neue LT Pro 85 Heavy" w:eastAsia="Arial" w:hAnsi="Helvetica Neue LT Pro 85 Heavy"/>
          <w:b/>
          <w:bCs/>
          <w:sz w:val="52"/>
          <w:szCs w:val="22"/>
        </w:rPr>
        <w:t>TNUoS Revenue Quarterly Reporting for Onshore TOs</w:t>
      </w:r>
    </w:p>
    <w:p w14:paraId="62F2E1E8" w14:textId="1A02591E" w:rsidR="0034513D" w:rsidRPr="005B4E9B" w:rsidRDefault="0034513D" w:rsidP="0034513D">
      <w:pPr>
        <w:jc w:val="both"/>
        <w:rPr>
          <w:rFonts w:ascii="Helvetica Neue LT Pro 55 Roman" w:eastAsia="Arial" w:hAnsi="Helvetica Neue LT Pro 55 Roman"/>
          <w:color w:val="636462"/>
          <w:sz w:val="22"/>
          <w:szCs w:val="22"/>
        </w:rPr>
      </w:pPr>
      <w:bookmarkStart w:id="8" w:name="_Hlk45290787"/>
      <w:r w:rsidRPr="5F942E99">
        <w:rPr>
          <w:rFonts w:ascii="Helvetica Neue LT Pro 55 Roman" w:eastAsia="Arial" w:hAnsi="Helvetica Neue LT Pro 55 Roman"/>
          <w:color w:val="636462"/>
          <w:sz w:val="22"/>
          <w:szCs w:val="22"/>
        </w:rPr>
        <w:t>In accordance with STCP 24-1, the ESO is required to provide quarterly actual and forecast Transmission Network Use of System (TNUoS) revenue</w:t>
      </w:r>
      <w:r w:rsidR="007F6A20" w:rsidRPr="5F942E99">
        <w:rPr>
          <w:rFonts w:ascii="Helvetica Neue LT Pro 55 Roman" w:eastAsia="Arial" w:hAnsi="Helvetica Neue LT Pro 55 Roman"/>
          <w:color w:val="636462"/>
          <w:sz w:val="22"/>
          <w:szCs w:val="22"/>
        </w:rPr>
        <w:t xml:space="preserve"> reports</w:t>
      </w:r>
      <w:r w:rsidRPr="5F942E99">
        <w:rPr>
          <w:rFonts w:ascii="Helvetica Neue LT Pro 55 Roman" w:eastAsia="Arial" w:hAnsi="Helvetica Neue LT Pro 55 Roman"/>
          <w:color w:val="636462"/>
          <w:sz w:val="22"/>
          <w:szCs w:val="22"/>
        </w:rPr>
        <w:t xml:space="preserve"> to the onshore TOs as set out in this document. </w:t>
      </w:r>
    </w:p>
    <w:p w14:paraId="1AD168D6" w14:textId="77777777" w:rsidR="0034513D" w:rsidRPr="005B4E9B" w:rsidRDefault="0034513D" w:rsidP="0034513D">
      <w:pPr>
        <w:keepNext/>
        <w:keepLines/>
        <w:spacing w:before="240"/>
        <w:outlineLvl w:val="1"/>
        <w:rPr>
          <w:rFonts w:ascii="Helvetica Neue LT Pro 75" w:hAnsi="Helvetica Neue LT Pro 75"/>
          <w:b/>
          <w:bCs/>
          <w:color w:val="FFBF22"/>
          <w:sz w:val="28"/>
          <w:szCs w:val="26"/>
        </w:rPr>
      </w:pPr>
      <w:r w:rsidRPr="005B4E9B">
        <w:rPr>
          <w:rFonts w:ascii="Helvetica Neue LT Pro 75" w:hAnsi="Helvetica Neue LT Pro 75"/>
          <w:b/>
          <w:bCs/>
          <w:color w:val="FFBF22"/>
          <w:sz w:val="28"/>
          <w:szCs w:val="26"/>
        </w:rPr>
        <w:t>Background</w:t>
      </w:r>
    </w:p>
    <w:p w14:paraId="6EAF8E44" w14:textId="4F9BE4FB"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In accordance with the CUSC, suppliers are invoiced monthly based on their forecast of Non Half-Hourly (NHH) Demand and Half-Hourly (HH) Gross Demand, and which are validated as part of the billing process. </w:t>
      </w:r>
      <w:r w:rsidRPr="005B4E9B">
        <w:rPr>
          <w:rFonts w:ascii="Helvetica Neue LT Pro 55 Roman" w:eastAsia="Arial" w:hAnsi="Helvetica Neue LT Pro 55 Roman"/>
          <w:b/>
          <w:bCs/>
          <w:color w:val="636462"/>
          <w:sz w:val="22"/>
          <w:szCs w:val="22"/>
        </w:rPr>
        <w:t xml:space="preserve"> </w:t>
      </w:r>
      <w:r w:rsidRPr="005B4E9B">
        <w:rPr>
          <w:rFonts w:ascii="Helvetica Neue LT Pro 55 Roman" w:eastAsia="Arial" w:hAnsi="Helvetica Neue LT Pro 55 Roman"/>
          <w:color w:val="636462"/>
          <w:sz w:val="22"/>
          <w:szCs w:val="22"/>
        </w:rPr>
        <w:t xml:space="preserve">Billed amounts are reconciled in June following the end of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based on actual metered demand.  The HH Embedded Export</w:t>
      </w:r>
      <w:r w:rsidRPr="005B4E9B">
        <w:rPr>
          <w:rFonts w:ascii="Helvetica Neue LT Pro 55 Roman" w:eastAsia="Arial" w:hAnsi="Helvetica Neue LT Pro 55 Roman"/>
          <w:b/>
          <w:bCs/>
          <w:color w:val="636462"/>
          <w:sz w:val="22"/>
          <w:szCs w:val="22"/>
        </w:rPr>
        <w:t xml:space="preserve"> </w:t>
      </w:r>
      <w:r w:rsidRPr="005B4E9B">
        <w:rPr>
          <w:rFonts w:ascii="Helvetica Neue LT Pro 55 Roman" w:eastAsia="Arial" w:hAnsi="Helvetica Neue LT Pro 55 Roman"/>
          <w:color w:val="636462"/>
          <w:sz w:val="22"/>
          <w:szCs w:val="22"/>
        </w:rPr>
        <w:t>tariff is paid to embedded generators at the demand reconciliation.</w:t>
      </w:r>
    </w:p>
    <w:p w14:paraId="5FF1AD34" w14:textId="368D37CA"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Generators are invoiced monthly based on the amount of Transmission Entry Capacity (TEC) held by the power station during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xml:space="preserve">. Offshore generators become liable for additional offshore tariffs which are issued following asset transfer of the relevant offshore transmission network.  Generator charges are reconciled in April following the end of the </w:t>
      </w:r>
      <w:r w:rsidR="009F4FF0">
        <w:rPr>
          <w:rFonts w:ascii="Helvetica Neue LT Pro 55 Roman" w:eastAsia="Arial" w:hAnsi="Helvetica Neue LT Pro 55 Roman"/>
          <w:color w:val="636462"/>
          <w:sz w:val="22"/>
          <w:szCs w:val="22"/>
        </w:rPr>
        <w:t>financial year</w:t>
      </w:r>
      <w:r w:rsidRPr="005B4E9B">
        <w:rPr>
          <w:rFonts w:ascii="Helvetica Neue LT Pro 55 Roman" w:eastAsia="Arial" w:hAnsi="Helvetica Neue LT Pro 55 Roman"/>
          <w:color w:val="636462"/>
          <w:sz w:val="22"/>
          <w:szCs w:val="22"/>
        </w:rPr>
        <w:t>, to charge net station demand taken over the triad(s) and assess the need to charge any stations that were invoiced a negative tariff.</w:t>
      </w:r>
    </w:p>
    <w:p w14:paraId="558E9050" w14:textId="398F8989" w:rsidR="0034513D"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Budget</w:t>
      </w:r>
      <w:r w:rsidRPr="005B4E9B">
        <w:rPr>
          <w:rFonts w:ascii="Helvetica Neue LT Pro 55 Roman" w:hAnsi="Helvetica Neue LT Pro 55 Roman"/>
          <w:bCs/>
          <w:color w:val="636462"/>
          <w:sz w:val="22"/>
          <w:szCs w:val="22"/>
        </w:rPr>
        <w:t xml:space="preserve"> in this document refers to the amount of revenue required to be collected from each of the charges in accordance with the Final TNUoS tariffs published in January.  </w:t>
      </w:r>
    </w:p>
    <w:p w14:paraId="59432088" w14:textId="77777777" w:rsidR="0034513D"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Forecast demand revenue</w:t>
      </w:r>
      <w:r w:rsidRPr="005B4E9B">
        <w:rPr>
          <w:rFonts w:ascii="Helvetica Neue LT Pro 55 Roman" w:hAnsi="Helvetica Neue LT Pro 55 Roman"/>
          <w:bCs/>
          <w:color w:val="636462"/>
          <w:sz w:val="22"/>
          <w:szCs w:val="22"/>
        </w:rPr>
        <w:t xml:space="preserve"> is based on actual demand from the latest available metering data</w:t>
      </w:r>
      <w:r>
        <w:rPr>
          <w:rFonts w:ascii="Helvetica Neue LT Pro 55 Roman" w:hAnsi="Helvetica Neue LT Pro 55 Roman"/>
          <w:bCs/>
          <w:color w:val="636462"/>
          <w:sz w:val="22"/>
          <w:szCs w:val="22"/>
          <w:vertAlign w:val="superscript"/>
        </w:rPr>
        <w:footnoteReference w:id="2"/>
      </w:r>
      <w:r w:rsidRPr="005B4E9B">
        <w:rPr>
          <w:rFonts w:ascii="Helvetica Neue LT Pro 55 Roman" w:hAnsi="Helvetica Neue LT Pro 55 Roman"/>
          <w:bCs/>
          <w:color w:val="636462"/>
          <w:sz w:val="22"/>
          <w:szCs w:val="22"/>
        </w:rPr>
        <w:t xml:space="preserve">, also using historic demand data as the basis for assumptions about the distribution of demand over the year.  </w:t>
      </w:r>
    </w:p>
    <w:p w14:paraId="7F43E894" w14:textId="77777777" w:rsidR="0034513D" w:rsidRPr="005B4E9B" w:rsidRDefault="0034513D" w:rsidP="0034513D">
      <w:pPr>
        <w:keepNext/>
        <w:keepLines/>
        <w:spacing w:before="240"/>
        <w:jc w:val="both"/>
        <w:outlineLvl w:val="1"/>
        <w:rPr>
          <w:rFonts w:ascii="Helvetica Neue LT Pro 55 Roman" w:hAnsi="Helvetica Neue LT Pro 55 Roman"/>
          <w:bCs/>
          <w:color w:val="636462"/>
          <w:sz w:val="22"/>
          <w:szCs w:val="22"/>
        </w:rPr>
      </w:pPr>
      <w:r w:rsidRPr="005B4E9B">
        <w:rPr>
          <w:rFonts w:ascii="Helvetica Neue LT Pro 55 Roman" w:hAnsi="Helvetica Neue LT Pro 55 Roman"/>
          <w:b/>
          <w:bCs/>
          <w:color w:val="636462"/>
          <w:sz w:val="22"/>
          <w:szCs w:val="22"/>
        </w:rPr>
        <w:t>Forecast generation revenue</w:t>
      </w:r>
      <w:r w:rsidRPr="005B4E9B">
        <w:rPr>
          <w:rFonts w:ascii="Helvetica Neue LT Pro 55 Roman" w:hAnsi="Helvetica Neue LT Pro 55 Roman"/>
          <w:bCs/>
          <w:color w:val="636462"/>
          <w:sz w:val="22"/>
          <w:szCs w:val="22"/>
        </w:rPr>
        <w:t xml:space="preserve"> is based on the latest TEC register for onshore generators and expected asset transfer date of the relevant offshore transmission system.  </w:t>
      </w:r>
    </w:p>
    <w:bookmarkEnd w:id="8"/>
    <w:p w14:paraId="6B3E7A89" w14:textId="77777777" w:rsidR="0034513D" w:rsidRPr="005B4E9B" w:rsidRDefault="0034513D" w:rsidP="0034513D">
      <w:pPr>
        <w:keepNext/>
        <w:keepLines/>
        <w:spacing w:before="240"/>
        <w:outlineLvl w:val="1"/>
        <w:rPr>
          <w:rFonts w:ascii="Helvetica Neue LT Pro 75" w:hAnsi="Helvetica Neue LT Pro 75"/>
          <w:b/>
          <w:bCs/>
          <w:color w:val="FFBF22"/>
          <w:sz w:val="28"/>
          <w:szCs w:val="26"/>
        </w:rPr>
      </w:pPr>
      <w:r w:rsidRPr="005B4E9B">
        <w:rPr>
          <w:rFonts w:ascii="Helvetica Neue LT Pro 75" w:hAnsi="Helvetica Neue LT Pro 75"/>
          <w:b/>
          <w:bCs/>
          <w:color w:val="FFBF22"/>
          <w:sz w:val="28"/>
          <w:szCs w:val="26"/>
        </w:rPr>
        <w:t>Total TNUoS Revenue Outlook</w:t>
      </w:r>
    </w:p>
    <w:p w14:paraId="56EFD4E0"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The forecast of total TNUoS revenue has [</w:t>
      </w:r>
      <w:r>
        <w:rPr>
          <w:rFonts w:ascii="Helvetica Neue LT Pro 55 Roman" w:eastAsia="Arial" w:hAnsi="Helvetica Neue LT Pro 55 Roman"/>
          <w:i/>
          <w:iCs/>
          <w:color w:val="636462"/>
          <w:sz w:val="22"/>
          <w:szCs w:val="22"/>
        </w:rPr>
        <w:t>summary</w:t>
      </w:r>
      <w:r w:rsidRPr="003A48C0">
        <w:rPr>
          <w:rFonts w:ascii="Helvetica Neue LT Pro 55 Roman" w:eastAsia="Arial" w:hAnsi="Helvetica Neue LT Pro 55 Roman"/>
          <w:i/>
          <w:iCs/>
          <w:color w:val="636462"/>
          <w:sz w:val="22"/>
          <w:szCs w:val="22"/>
        </w:rPr>
        <w:t xml:space="preserve"> of change</w:t>
      </w:r>
      <w:r w:rsidRPr="005B4E9B">
        <w:rPr>
          <w:rFonts w:ascii="Helvetica Neue LT Pro 55 Roman" w:eastAsia="Arial" w:hAnsi="Helvetica Neue LT Pro 55 Roman"/>
          <w:color w:val="636462"/>
          <w:sz w:val="22"/>
          <w:szCs w:val="22"/>
        </w:rPr>
        <w:t>] compared to the last forecast. The main reasons are:</w:t>
      </w:r>
    </w:p>
    <w:p w14:paraId="49C67FFF"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supplier forecast challenge</w:t>
      </w:r>
    </w:p>
    <w:p w14:paraId="5F2945AF"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OFTO asset transfer </w:t>
      </w:r>
    </w:p>
    <w:p w14:paraId="6C8DA284" w14:textId="77777777" w:rsidR="00732345" w:rsidRDefault="0034513D" w:rsidP="00732345">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Metering date update </w:t>
      </w:r>
    </w:p>
    <w:p w14:paraId="6F0B8D17" w14:textId="63565F28" w:rsidR="0034513D" w:rsidRPr="00732345" w:rsidRDefault="00732345" w:rsidP="00732345">
      <w:pPr>
        <w:spacing w:after="0"/>
        <w:rPr>
          <w:rFonts w:ascii="Helvetica Neue LT Pro 55 Roman" w:eastAsia="Arial" w:hAnsi="Helvetica Neue LT Pro 55 Roman"/>
          <w:color w:val="636462"/>
          <w:sz w:val="22"/>
          <w:szCs w:val="22"/>
        </w:rPr>
      </w:pPr>
      <w:r>
        <w:rPr>
          <w:rFonts w:ascii="Helvetica Neue LT Pro 55 Roman" w:eastAsia="Arial" w:hAnsi="Helvetica Neue LT Pro 55 Roman"/>
          <w:color w:val="636462"/>
          <w:sz w:val="22"/>
          <w:szCs w:val="22"/>
        </w:rPr>
        <w:br w:type="page"/>
      </w:r>
      <w:r w:rsidR="0034513D" w:rsidRPr="00732345">
        <w:rPr>
          <w:rFonts w:ascii="Helvetica Neue LT Pro 55 Roman" w:eastAsia="Arial" w:hAnsi="Helvetica Neue LT Pro 55 Roman"/>
          <w:color w:val="636462"/>
          <w:sz w:val="22"/>
          <w:szCs w:val="22"/>
        </w:rPr>
        <w:lastRenderedPageBreak/>
        <w:t>Assumptions made in the forecast are:</w:t>
      </w:r>
    </w:p>
    <w:p w14:paraId="2930AE42"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NHH demand to remain in line with YTD trend</w:t>
      </w:r>
    </w:p>
    <w:p w14:paraId="4B99DA0A" w14:textId="77777777" w:rsidR="0034513D" w:rsidRPr="005B4E9B" w:rsidRDefault="0034513D" w:rsidP="0034513D">
      <w:pPr>
        <w:rPr>
          <w:rFonts w:ascii="Helvetica Neue LT Pro 55 Roman" w:eastAsia="Arial" w:hAnsi="Helvetica Neue LT Pro 55 Roman"/>
          <w:b/>
          <w:color w:val="636462"/>
        </w:rPr>
      </w:pPr>
    </w:p>
    <w:p w14:paraId="684E9715" w14:textId="77777777" w:rsidR="0034513D" w:rsidRPr="005B4E9B" w:rsidRDefault="0034513D" w:rsidP="0034513D">
      <w:pPr>
        <w:rPr>
          <w:rFonts w:ascii="Helvetica Neue LT Pro 55 Roman" w:eastAsia="Arial" w:hAnsi="Helvetica Neue LT Pro 55 Roman"/>
          <w:color w:val="636462"/>
        </w:rPr>
      </w:pPr>
      <w:r w:rsidRPr="005B4E9B">
        <w:rPr>
          <w:rFonts w:ascii="Helvetica Neue LT Pro 55 Roman" w:eastAsia="Arial" w:hAnsi="Helvetica Neue LT Pro 55 Roman"/>
          <w:b/>
          <w:color w:val="636462"/>
        </w:rPr>
        <w:t xml:space="preserve">Table 1 - Total TNUoS Revenue Forecast </w:t>
      </w:r>
    </w:p>
    <w:tbl>
      <w:tblPr>
        <w:tblW w:w="6700" w:type="dxa"/>
        <w:tblLook w:val="04A0" w:firstRow="1" w:lastRow="0" w:firstColumn="1" w:lastColumn="0" w:noHBand="0" w:noVBand="1"/>
      </w:tblPr>
      <w:tblGrid>
        <w:gridCol w:w="1740"/>
        <w:gridCol w:w="1240"/>
        <w:gridCol w:w="1240"/>
        <w:gridCol w:w="1240"/>
        <w:gridCol w:w="1240"/>
      </w:tblGrid>
      <w:tr w:rsidR="0034513D" w14:paraId="143E4F01" w14:textId="77777777" w:rsidTr="0087101B">
        <w:trPr>
          <w:trHeight w:val="600"/>
        </w:trPr>
        <w:tc>
          <w:tcPr>
            <w:tcW w:w="1740" w:type="dxa"/>
            <w:tcBorders>
              <w:top w:val="single" w:sz="4" w:space="0" w:color="auto"/>
              <w:left w:val="single" w:sz="4" w:space="0" w:color="auto"/>
              <w:bottom w:val="single" w:sz="4" w:space="0" w:color="auto"/>
              <w:right w:val="single" w:sz="4" w:space="0" w:color="auto"/>
            </w:tcBorders>
            <w:shd w:val="clear" w:color="000000" w:fill="FFC000"/>
            <w:hideMark/>
          </w:tcPr>
          <w:p w14:paraId="2A06FE96"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TNUoS Charge*</w:t>
            </w:r>
          </w:p>
        </w:tc>
        <w:tc>
          <w:tcPr>
            <w:tcW w:w="1240" w:type="dxa"/>
            <w:tcBorders>
              <w:top w:val="single" w:sz="4" w:space="0" w:color="auto"/>
              <w:left w:val="nil"/>
              <w:bottom w:val="single" w:sz="4" w:space="0" w:color="auto"/>
              <w:right w:val="single" w:sz="4" w:space="0" w:color="auto"/>
            </w:tcBorders>
            <w:shd w:val="clear" w:color="000000" w:fill="FFC000"/>
            <w:hideMark/>
          </w:tcPr>
          <w:p w14:paraId="696180EE"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5C9C0C64"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Forecast</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699441AD"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Variance</w:t>
            </w:r>
            <w:r w:rsidRPr="005B4E9B">
              <w:rPr>
                <w:rFonts w:ascii="Calibri" w:hAnsi="Calibri"/>
                <w:b/>
                <w:bCs/>
                <w:color w:val="000000"/>
                <w:sz w:val="22"/>
                <w:szCs w:val="22"/>
                <w:lang w:val="en-US"/>
              </w:rPr>
              <w:br/>
              <w:t>£m</w:t>
            </w:r>
          </w:p>
        </w:tc>
        <w:tc>
          <w:tcPr>
            <w:tcW w:w="1240" w:type="dxa"/>
            <w:tcBorders>
              <w:top w:val="single" w:sz="4" w:space="0" w:color="auto"/>
              <w:left w:val="nil"/>
              <w:bottom w:val="single" w:sz="4" w:space="0" w:color="auto"/>
              <w:right w:val="single" w:sz="4" w:space="0" w:color="auto"/>
            </w:tcBorders>
            <w:shd w:val="clear" w:color="000000" w:fill="FFC000"/>
            <w:hideMark/>
          </w:tcPr>
          <w:p w14:paraId="77A87285"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Variance</w:t>
            </w:r>
            <w:r w:rsidRPr="005B4E9B">
              <w:rPr>
                <w:rFonts w:ascii="Calibri" w:hAnsi="Calibri"/>
                <w:b/>
                <w:bCs/>
                <w:color w:val="000000"/>
                <w:sz w:val="22"/>
                <w:szCs w:val="22"/>
                <w:lang w:val="en-US"/>
              </w:rPr>
              <w:br/>
              <w:t>%</w:t>
            </w:r>
          </w:p>
        </w:tc>
      </w:tr>
      <w:tr w:rsidR="0034513D" w14:paraId="37A3699E"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vAlign w:val="bottom"/>
            <w:hideMark/>
          </w:tcPr>
          <w:p w14:paraId="3569A86A"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NHH Demand</w:t>
            </w:r>
          </w:p>
        </w:tc>
        <w:tc>
          <w:tcPr>
            <w:tcW w:w="1240" w:type="dxa"/>
            <w:tcBorders>
              <w:top w:val="nil"/>
              <w:left w:val="nil"/>
              <w:bottom w:val="single" w:sz="4" w:space="0" w:color="auto"/>
              <w:right w:val="single" w:sz="4" w:space="0" w:color="auto"/>
            </w:tcBorders>
            <w:shd w:val="clear" w:color="auto" w:fill="auto"/>
            <w:noWrap/>
            <w:vAlign w:val="bottom"/>
          </w:tcPr>
          <w:p w14:paraId="316EB630"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7F501471"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3E2D3E6B"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68C06303"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0A61982F"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317B21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HH Demand</w:t>
            </w:r>
          </w:p>
        </w:tc>
        <w:tc>
          <w:tcPr>
            <w:tcW w:w="1240" w:type="dxa"/>
            <w:tcBorders>
              <w:top w:val="nil"/>
              <w:left w:val="nil"/>
              <w:bottom w:val="single" w:sz="4" w:space="0" w:color="auto"/>
              <w:right w:val="single" w:sz="4" w:space="0" w:color="auto"/>
            </w:tcBorders>
            <w:shd w:val="clear" w:color="auto" w:fill="auto"/>
            <w:noWrap/>
            <w:vAlign w:val="bottom"/>
          </w:tcPr>
          <w:p w14:paraId="0F17A7BF"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198B153E"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07BAB09C"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20161648"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531E1FCE" w14:textId="77777777" w:rsidTr="0087101B">
        <w:trPr>
          <w:trHeight w:val="300"/>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D17F640"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Generation</w:t>
            </w:r>
          </w:p>
        </w:tc>
        <w:tc>
          <w:tcPr>
            <w:tcW w:w="1240" w:type="dxa"/>
            <w:tcBorders>
              <w:top w:val="nil"/>
              <w:left w:val="nil"/>
              <w:bottom w:val="single" w:sz="4" w:space="0" w:color="auto"/>
              <w:right w:val="single" w:sz="4" w:space="0" w:color="auto"/>
            </w:tcBorders>
            <w:shd w:val="clear" w:color="auto" w:fill="auto"/>
            <w:noWrap/>
            <w:vAlign w:val="bottom"/>
          </w:tcPr>
          <w:p w14:paraId="7B4ED169"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19C49305" w14:textId="77777777" w:rsidR="0034513D" w:rsidRPr="005B4E9B" w:rsidRDefault="0034513D" w:rsidP="0087101B">
            <w:pPr>
              <w:spacing w:after="0"/>
              <w:jc w:val="right"/>
              <w:rPr>
                <w:rFonts w:ascii="Calibri" w:hAnsi="Calibri"/>
                <w:color w:val="000000"/>
                <w:sz w:val="22"/>
                <w:szCs w:val="22"/>
                <w:lang w:val="en-US"/>
              </w:rPr>
            </w:pPr>
          </w:p>
        </w:tc>
        <w:tc>
          <w:tcPr>
            <w:tcW w:w="1240" w:type="dxa"/>
            <w:tcBorders>
              <w:top w:val="nil"/>
              <w:left w:val="nil"/>
              <w:bottom w:val="single" w:sz="4" w:space="0" w:color="auto"/>
              <w:right w:val="single" w:sz="4" w:space="0" w:color="auto"/>
            </w:tcBorders>
            <w:shd w:val="clear" w:color="auto" w:fill="auto"/>
            <w:noWrap/>
            <w:vAlign w:val="bottom"/>
          </w:tcPr>
          <w:p w14:paraId="2548F39F" w14:textId="77777777" w:rsidR="0034513D" w:rsidRPr="005B4E9B" w:rsidRDefault="0034513D" w:rsidP="0087101B">
            <w:pPr>
              <w:spacing w:after="0"/>
              <w:jc w:val="right"/>
              <w:rPr>
                <w:rFonts w:ascii="Calibri" w:eastAsia="Arial" w:hAnsi="Calibri" w:cs="Calibri"/>
                <w:color w:val="000000"/>
                <w:sz w:val="22"/>
                <w:szCs w:val="22"/>
              </w:rPr>
            </w:pPr>
          </w:p>
        </w:tc>
        <w:tc>
          <w:tcPr>
            <w:tcW w:w="1240" w:type="dxa"/>
            <w:tcBorders>
              <w:top w:val="nil"/>
              <w:left w:val="nil"/>
              <w:bottom w:val="single" w:sz="4" w:space="0" w:color="auto"/>
              <w:right w:val="single" w:sz="4" w:space="0" w:color="auto"/>
            </w:tcBorders>
            <w:shd w:val="clear" w:color="auto" w:fill="auto"/>
            <w:noWrap/>
            <w:vAlign w:val="bottom"/>
          </w:tcPr>
          <w:p w14:paraId="7AB6D534" w14:textId="77777777" w:rsidR="0034513D" w:rsidRPr="005B4E9B" w:rsidRDefault="0034513D" w:rsidP="0087101B">
            <w:pPr>
              <w:spacing w:after="0"/>
              <w:jc w:val="center"/>
              <w:rPr>
                <w:rFonts w:ascii="Calibri" w:eastAsia="Arial" w:hAnsi="Calibri" w:cs="Calibri"/>
                <w:color w:val="000000"/>
                <w:sz w:val="22"/>
                <w:szCs w:val="22"/>
              </w:rPr>
            </w:pPr>
          </w:p>
        </w:tc>
      </w:tr>
      <w:tr w:rsidR="0034513D" w14:paraId="452C002A" w14:textId="77777777" w:rsidTr="0087101B">
        <w:trPr>
          <w:trHeight w:val="300"/>
        </w:trPr>
        <w:tc>
          <w:tcPr>
            <w:tcW w:w="174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5B6FBAD"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TOTAL</w:t>
            </w: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17E1ED86" w14:textId="77777777" w:rsidR="0034513D" w:rsidRPr="005B4E9B" w:rsidRDefault="0034513D" w:rsidP="0087101B">
            <w:pPr>
              <w:spacing w:after="0"/>
              <w:jc w:val="right"/>
              <w:rPr>
                <w:rFonts w:ascii="Calibri" w:hAnsi="Calibri"/>
                <w:b/>
                <w:bCs/>
                <w:color w:val="000000"/>
                <w:sz w:val="22"/>
                <w:szCs w:val="22"/>
                <w:lang w:val="en-US"/>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5161E0B5" w14:textId="77777777" w:rsidR="0034513D" w:rsidRPr="005B4E9B" w:rsidRDefault="0034513D" w:rsidP="0087101B">
            <w:pPr>
              <w:spacing w:after="0"/>
              <w:jc w:val="right"/>
              <w:rPr>
                <w:rFonts w:ascii="Calibri" w:hAnsi="Calibri"/>
                <w:b/>
                <w:bCs/>
                <w:color w:val="000000"/>
                <w:sz w:val="22"/>
                <w:szCs w:val="22"/>
                <w:lang w:val="en-US"/>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32F64DFB" w14:textId="77777777" w:rsidR="0034513D" w:rsidRPr="005B4E9B" w:rsidRDefault="0034513D" w:rsidP="0087101B">
            <w:pPr>
              <w:spacing w:after="0"/>
              <w:jc w:val="right"/>
              <w:rPr>
                <w:rFonts w:ascii="Calibri" w:eastAsia="Arial" w:hAnsi="Calibri" w:cs="Calibri"/>
                <w:b/>
                <w:color w:val="000000"/>
                <w:sz w:val="22"/>
                <w:szCs w:val="22"/>
              </w:rPr>
            </w:pPr>
          </w:p>
        </w:tc>
        <w:tc>
          <w:tcPr>
            <w:tcW w:w="1240" w:type="dxa"/>
            <w:tcBorders>
              <w:top w:val="single" w:sz="4" w:space="0" w:color="auto"/>
              <w:left w:val="nil"/>
              <w:bottom w:val="single" w:sz="4" w:space="0" w:color="auto"/>
              <w:right w:val="single" w:sz="4" w:space="0" w:color="auto"/>
            </w:tcBorders>
            <w:shd w:val="clear" w:color="000000" w:fill="FFC000"/>
            <w:noWrap/>
            <w:vAlign w:val="bottom"/>
          </w:tcPr>
          <w:p w14:paraId="2E1A61F0" w14:textId="77777777" w:rsidR="0034513D" w:rsidRPr="005B4E9B" w:rsidRDefault="0034513D" w:rsidP="0087101B">
            <w:pPr>
              <w:spacing w:after="0"/>
              <w:jc w:val="center"/>
              <w:rPr>
                <w:rFonts w:ascii="Calibri" w:eastAsia="Arial" w:hAnsi="Calibri" w:cs="Calibri"/>
                <w:b/>
                <w:color w:val="000000"/>
                <w:sz w:val="22"/>
                <w:szCs w:val="22"/>
              </w:rPr>
            </w:pPr>
          </w:p>
        </w:tc>
      </w:tr>
    </w:tbl>
    <w:p w14:paraId="440F2C24" w14:textId="77777777" w:rsidR="0034513D" w:rsidRPr="005B4E9B" w:rsidRDefault="0034513D" w:rsidP="0034513D">
      <w:pPr>
        <w:jc w:val="both"/>
        <w:rPr>
          <w:rFonts w:ascii="Helvetica Neue LT Pro 55 Roman" w:eastAsia="Arial" w:hAnsi="Helvetica Neue LT Pro 55 Roman"/>
          <w:color w:val="636462"/>
          <w:sz w:val="22"/>
          <w:szCs w:val="22"/>
        </w:rPr>
      </w:pPr>
    </w:p>
    <w:p w14:paraId="151D359A" w14:textId="77777777" w:rsidR="0034513D" w:rsidRPr="005B4E9B" w:rsidRDefault="0034513D" w:rsidP="0034513D">
      <w:pPr>
        <w:numPr>
          <w:ilvl w:val="0"/>
          <w:numId w:val="45"/>
        </w:numPr>
        <w:contextualSpacing/>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HH demand in line budget</w:t>
      </w:r>
    </w:p>
    <w:p w14:paraId="1C9E043A" w14:textId="77777777" w:rsidR="0034513D" w:rsidRPr="005B4E9B" w:rsidRDefault="0034513D" w:rsidP="0034513D">
      <w:pPr>
        <w:jc w:val="both"/>
        <w:rPr>
          <w:rFonts w:ascii="Helvetica Neue LT Pro 55 Roman" w:eastAsia="Arial" w:hAnsi="Helvetica Neue LT Pro 55 Roman"/>
          <w:color w:val="636462"/>
          <w:sz w:val="22"/>
          <w:szCs w:val="22"/>
        </w:rPr>
      </w:pPr>
    </w:p>
    <w:p w14:paraId="7514F025" w14:textId="77777777" w:rsidR="0034513D" w:rsidRPr="005B4E9B" w:rsidRDefault="0034513D" w:rsidP="0034513D">
      <w:pPr>
        <w:keepNext/>
        <w:keepLines/>
        <w:numPr>
          <w:ilvl w:val="0"/>
          <w:numId w:val="44"/>
        </w:numPr>
        <w:spacing w:before="240"/>
        <w:ind w:left="0" w:firstLine="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t>NHH Demand Revenue</w:t>
      </w:r>
    </w:p>
    <w:p w14:paraId="3F4DBBCB"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NHH f</w:t>
      </w:r>
      <w:r w:rsidRPr="005B4E9B">
        <w:rPr>
          <w:rFonts w:ascii="Helvetica Neue LT Pro 55 Roman" w:eastAsia="Arial" w:hAnsi="Helvetica Neue LT Pro 55 Roman"/>
          <w:color w:val="636462"/>
          <w:sz w:val="22"/>
          <w:szCs w:val="22"/>
        </w:rPr>
        <w:t xml:space="preserve">orecast revenue has [    ] which is due to [           ]. This results [       ]. </w:t>
      </w:r>
    </w:p>
    <w:p w14:paraId="242A3A6E"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color w:val="636462"/>
          <w:sz w:val="22"/>
          <w:szCs w:val="22"/>
        </w:rPr>
        <w:t xml:space="preserve"> </w:t>
      </w:r>
    </w:p>
    <w:p w14:paraId="03106615"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t>Table 2 - NHH Income Actual and Forecast (£m)</w:t>
      </w:r>
    </w:p>
    <w:tbl>
      <w:tblPr>
        <w:tblW w:w="10060" w:type="dxa"/>
        <w:tblLayout w:type="fixed"/>
        <w:tblLook w:val="04A0" w:firstRow="1" w:lastRow="0" w:firstColumn="1" w:lastColumn="0" w:noHBand="0" w:noVBand="1"/>
      </w:tblPr>
      <w:tblGrid>
        <w:gridCol w:w="822"/>
        <w:gridCol w:w="1108"/>
        <w:gridCol w:w="1109"/>
        <w:gridCol w:w="1245"/>
        <w:gridCol w:w="1098"/>
        <w:gridCol w:w="992"/>
        <w:gridCol w:w="709"/>
        <w:gridCol w:w="1701"/>
        <w:gridCol w:w="1276"/>
      </w:tblGrid>
      <w:tr w:rsidR="0034513D" w14:paraId="5BCCD52B"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2728D81F" w14:textId="77777777" w:rsidR="0034513D" w:rsidRPr="005B4E9B" w:rsidRDefault="0034513D" w:rsidP="0087101B">
            <w:pPr>
              <w:spacing w:after="0"/>
              <w:rPr>
                <w:rFonts w:ascii="Calibri" w:hAnsi="Calibri"/>
                <w:b/>
                <w:bCs/>
                <w:color w:val="000000"/>
                <w:sz w:val="18"/>
                <w:szCs w:val="18"/>
                <w:lang w:val="en-US"/>
              </w:rPr>
            </w:pPr>
            <w:bookmarkStart w:id="9" w:name="_Hlk57983670"/>
            <w:r w:rsidRPr="005B4E9B">
              <w:rPr>
                <w:rFonts w:ascii="Calibri" w:hAnsi="Calibri"/>
                <w:b/>
                <w:bCs/>
                <w:color w:val="000000"/>
                <w:sz w:val="18"/>
                <w:szCs w:val="18"/>
                <w:lang w:val="en-US"/>
              </w:rPr>
              <w:t>Month</w:t>
            </w:r>
          </w:p>
        </w:tc>
        <w:tc>
          <w:tcPr>
            <w:tcW w:w="1108" w:type="dxa"/>
            <w:tcBorders>
              <w:top w:val="single" w:sz="4" w:space="0" w:color="auto"/>
              <w:left w:val="nil"/>
              <w:bottom w:val="single" w:sz="4" w:space="0" w:color="auto"/>
              <w:right w:val="single" w:sz="4" w:space="0" w:color="auto"/>
            </w:tcBorders>
            <w:shd w:val="clear" w:color="000000" w:fill="FFC000"/>
            <w:hideMark/>
          </w:tcPr>
          <w:p w14:paraId="64F7E25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Central Forecast</w:t>
            </w:r>
          </w:p>
        </w:tc>
        <w:tc>
          <w:tcPr>
            <w:tcW w:w="1109" w:type="dxa"/>
            <w:tcBorders>
              <w:top w:val="single" w:sz="4" w:space="0" w:color="auto"/>
              <w:left w:val="nil"/>
              <w:bottom w:val="single" w:sz="4" w:space="0" w:color="auto"/>
              <w:right w:val="single" w:sz="4" w:space="0" w:color="auto"/>
            </w:tcBorders>
            <w:shd w:val="clear" w:color="000000" w:fill="FFC000"/>
            <w:hideMark/>
          </w:tcPr>
          <w:p w14:paraId="14B34CF2"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Actual (metered)</w:t>
            </w:r>
          </w:p>
        </w:tc>
        <w:tc>
          <w:tcPr>
            <w:tcW w:w="1245" w:type="dxa"/>
            <w:tcBorders>
              <w:top w:val="single" w:sz="4" w:space="0" w:color="auto"/>
              <w:left w:val="nil"/>
              <w:bottom w:val="single" w:sz="4" w:space="0" w:color="auto"/>
              <w:right w:val="single" w:sz="4" w:space="0" w:color="auto"/>
            </w:tcBorders>
            <w:shd w:val="clear" w:color="000000" w:fill="FFC000"/>
            <w:hideMark/>
          </w:tcPr>
          <w:p w14:paraId="3D9BA6DF"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(Actual/ Forecast)</w:t>
            </w:r>
          </w:p>
        </w:tc>
        <w:tc>
          <w:tcPr>
            <w:tcW w:w="1098" w:type="dxa"/>
            <w:tcBorders>
              <w:top w:val="single" w:sz="4" w:space="0" w:color="auto"/>
              <w:left w:val="nil"/>
              <w:bottom w:val="single" w:sz="4" w:space="0" w:color="auto"/>
              <w:right w:val="single" w:sz="4" w:space="0" w:color="auto"/>
            </w:tcBorders>
            <w:shd w:val="clear" w:color="000000" w:fill="FFC000"/>
            <w:hideMark/>
          </w:tcPr>
          <w:p w14:paraId="175D936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Seasonally Adj Budget</w:t>
            </w:r>
          </w:p>
        </w:tc>
        <w:tc>
          <w:tcPr>
            <w:tcW w:w="992" w:type="dxa"/>
            <w:tcBorders>
              <w:top w:val="single" w:sz="4" w:space="0" w:color="auto"/>
              <w:left w:val="nil"/>
              <w:bottom w:val="single" w:sz="4" w:space="0" w:color="auto"/>
              <w:right w:val="single" w:sz="4" w:space="0" w:color="auto"/>
            </w:tcBorders>
            <w:shd w:val="clear" w:color="000000" w:fill="FFC000"/>
          </w:tcPr>
          <w:p w14:paraId="7BEBA5F5"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709" w:type="dxa"/>
            <w:tcBorders>
              <w:top w:val="single" w:sz="4" w:space="0" w:color="auto"/>
              <w:left w:val="single" w:sz="4" w:space="0" w:color="auto"/>
              <w:bottom w:val="single" w:sz="4" w:space="0" w:color="auto"/>
              <w:right w:val="single" w:sz="4" w:space="0" w:color="auto"/>
            </w:tcBorders>
            <w:shd w:val="clear" w:color="000000" w:fill="FFC000"/>
          </w:tcPr>
          <w:p w14:paraId="1A4AB14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701" w:type="dxa"/>
            <w:tcBorders>
              <w:top w:val="single" w:sz="4" w:space="0" w:color="auto"/>
              <w:left w:val="single" w:sz="4" w:space="0" w:color="auto"/>
              <w:bottom w:val="single" w:sz="4" w:space="0" w:color="auto"/>
              <w:right w:val="single" w:sz="4" w:space="0" w:color="auto"/>
            </w:tcBorders>
            <w:shd w:val="clear" w:color="000000" w:fill="FFC000"/>
          </w:tcPr>
          <w:p w14:paraId="3E7F9B47"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NHH Revenue (supplier forecast)</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4074CC42"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0F9F49F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5C1AC09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108" w:type="dxa"/>
            <w:tcBorders>
              <w:top w:val="nil"/>
              <w:left w:val="nil"/>
              <w:bottom w:val="single" w:sz="4" w:space="0" w:color="auto"/>
              <w:right w:val="single" w:sz="4" w:space="0" w:color="auto"/>
            </w:tcBorders>
            <w:shd w:val="clear" w:color="auto" w:fill="auto"/>
            <w:noWrap/>
            <w:vAlign w:val="bottom"/>
          </w:tcPr>
          <w:p w14:paraId="095C39C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3220581D"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DE11074"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5E40E34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A5C9413"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CA9A951"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D1718D"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4FE01F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4A549C6"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6CE5304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108" w:type="dxa"/>
            <w:tcBorders>
              <w:top w:val="nil"/>
              <w:left w:val="nil"/>
              <w:bottom w:val="single" w:sz="4" w:space="0" w:color="auto"/>
              <w:right w:val="single" w:sz="4" w:space="0" w:color="auto"/>
            </w:tcBorders>
            <w:shd w:val="clear" w:color="auto" w:fill="auto"/>
            <w:noWrap/>
            <w:vAlign w:val="bottom"/>
          </w:tcPr>
          <w:p w14:paraId="2F7A837D"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A132EF3"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CFCE045"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C346F30"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29A602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2767783C"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77C54F6"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D43FE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ABFC185"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040C399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108" w:type="dxa"/>
            <w:tcBorders>
              <w:top w:val="nil"/>
              <w:left w:val="nil"/>
              <w:bottom w:val="single" w:sz="4" w:space="0" w:color="auto"/>
              <w:right w:val="single" w:sz="4" w:space="0" w:color="auto"/>
            </w:tcBorders>
            <w:shd w:val="clear" w:color="auto" w:fill="auto"/>
            <w:noWrap/>
            <w:vAlign w:val="bottom"/>
          </w:tcPr>
          <w:p w14:paraId="640A8868"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31FF838"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7C82282C"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84C2A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CFA08FE"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6F379E2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3BC6DD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ECE487D"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18B0675"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696FEA8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108" w:type="dxa"/>
            <w:tcBorders>
              <w:top w:val="nil"/>
              <w:left w:val="nil"/>
              <w:bottom w:val="single" w:sz="4" w:space="0" w:color="auto"/>
              <w:right w:val="single" w:sz="4" w:space="0" w:color="auto"/>
            </w:tcBorders>
            <w:shd w:val="clear" w:color="auto" w:fill="auto"/>
            <w:noWrap/>
            <w:vAlign w:val="bottom"/>
          </w:tcPr>
          <w:p w14:paraId="0585F7E5"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F83C967"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7DD283FA"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101E0EED"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6C2F4C5F"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6D91D424"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E845E3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71E540C"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B75EB21"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D8395E3"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108" w:type="dxa"/>
            <w:tcBorders>
              <w:top w:val="nil"/>
              <w:left w:val="nil"/>
              <w:bottom w:val="single" w:sz="4" w:space="0" w:color="auto"/>
              <w:right w:val="single" w:sz="4" w:space="0" w:color="auto"/>
            </w:tcBorders>
            <w:shd w:val="clear" w:color="auto" w:fill="auto"/>
            <w:noWrap/>
            <w:vAlign w:val="bottom"/>
          </w:tcPr>
          <w:p w14:paraId="7C1A081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DB475E1"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F1AFC66"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951AFB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3DCEF771"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7F77C79"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C6F004D"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96B7BB7"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3B0B98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CA2E0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108" w:type="dxa"/>
            <w:tcBorders>
              <w:top w:val="nil"/>
              <w:left w:val="nil"/>
              <w:bottom w:val="single" w:sz="4" w:space="0" w:color="auto"/>
              <w:right w:val="single" w:sz="4" w:space="0" w:color="auto"/>
            </w:tcBorders>
            <w:shd w:val="clear" w:color="auto" w:fill="auto"/>
            <w:noWrap/>
            <w:vAlign w:val="bottom"/>
          </w:tcPr>
          <w:p w14:paraId="28557321"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12E7A9F"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F232A76"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320BEB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3A41681E"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7A44277A"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3AB78B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442046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BF9E69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DCACB35"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108" w:type="dxa"/>
            <w:tcBorders>
              <w:top w:val="nil"/>
              <w:left w:val="nil"/>
              <w:bottom w:val="single" w:sz="4" w:space="0" w:color="auto"/>
              <w:right w:val="single" w:sz="4" w:space="0" w:color="auto"/>
            </w:tcBorders>
            <w:shd w:val="clear" w:color="auto" w:fill="auto"/>
            <w:noWrap/>
            <w:vAlign w:val="bottom"/>
          </w:tcPr>
          <w:p w14:paraId="47E295A2"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5A933879"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CEA64E1"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272CED4C"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198431F"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953ACD1"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A199C6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390FAF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D6ABAB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D104CE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108" w:type="dxa"/>
            <w:tcBorders>
              <w:top w:val="nil"/>
              <w:left w:val="nil"/>
              <w:bottom w:val="single" w:sz="4" w:space="0" w:color="auto"/>
              <w:right w:val="single" w:sz="4" w:space="0" w:color="auto"/>
            </w:tcBorders>
            <w:shd w:val="clear" w:color="auto" w:fill="auto"/>
            <w:noWrap/>
            <w:vAlign w:val="bottom"/>
          </w:tcPr>
          <w:p w14:paraId="156230A7"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72F13322"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2A438F99"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7CE897F3"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21A4E6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63E621E"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246E22E"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45FE1EA"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3B4F66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28A60E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108" w:type="dxa"/>
            <w:tcBorders>
              <w:top w:val="nil"/>
              <w:left w:val="nil"/>
              <w:bottom w:val="single" w:sz="4" w:space="0" w:color="auto"/>
              <w:right w:val="single" w:sz="4" w:space="0" w:color="auto"/>
            </w:tcBorders>
            <w:shd w:val="clear" w:color="auto" w:fill="auto"/>
            <w:noWrap/>
            <w:vAlign w:val="bottom"/>
          </w:tcPr>
          <w:p w14:paraId="11B4C7DA"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5F63BDAD"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107091A2"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498FAA06"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277A8E89"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23BAD5E5"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51AC678A"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E0CFF8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6BC39B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05DA50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108" w:type="dxa"/>
            <w:tcBorders>
              <w:top w:val="nil"/>
              <w:left w:val="nil"/>
              <w:bottom w:val="single" w:sz="4" w:space="0" w:color="auto"/>
              <w:right w:val="single" w:sz="4" w:space="0" w:color="auto"/>
            </w:tcBorders>
            <w:shd w:val="clear" w:color="auto" w:fill="auto"/>
            <w:noWrap/>
            <w:vAlign w:val="bottom"/>
          </w:tcPr>
          <w:p w14:paraId="63902487"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2BD630FA"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5321A9CE"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4D7C2C83"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2FC46DEA"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1DB9790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F66002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71FB700"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8853E8B"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DFEFC99"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108" w:type="dxa"/>
            <w:tcBorders>
              <w:top w:val="nil"/>
              <w:left w:val="nil"/>
              <w:bottom w:val="single" w:sz="4" w:space="0" w:color="auto"/>
              <w:right w:val="single" w:sz="4" w:space="0" w:color="auto"/>
            </w:tcBorders>
            <w:shd w:val="clear" w:color="auto" w:fill="auto"/>
            <w:noWrap/>
            <w:vAlign w:val="bottom"/>
          </w:tcPr>
          <w:p w14:paraId="0A2D2844"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016E7267"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052787A7"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588BC7E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058154D4"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4DA0040F"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EC8926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FA498C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8909724"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1ABD1BD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Mar-22</w:t>
            </w:r>
          </w:p>
        </w:tc>
        <w:tc>
          <w:tcPr>
            <w:tcW w:w="1108" w:type="dxa"/>
            <w:tcBorders>
              <w:top w:val="nil"/>
              <w:left w:val="nil"/>
              <w:bottom w:val="single" w:sz="4" w:space="0" w:color="auto"/>
              <w:right w:val="single" w:sz="4" w:space="0" w:color="auto"/>
            </w:tcBorders>
            <w:shd w:val="clear" w:color="auto" w:fill="auto"/>
            <w:noWrap/>
            <w:vAlign w:val="bottom"/>
          </w:tcPr>
          <w:p w14:paraId="63E1A334" w14:textId="77777777" w:rsidR="0034513D" w:rsidRPr="005B4E9B" w:rsidRDefault="0034513D" w:rsidP="0087101B">
            <w:pPr>
              <w:spacing w:after="0"/>
              <w:jc w:val="right"/>
              <w:rPr>
                <w:rFonts w:ascii="Calibri" w:hAnsi="Calibri"/>
                <w:color w:val="000000"/>
                <w:sz w:val="18"/>
                <w:szCs w:val="18"/>
                <w:lang w:val="en-US"/>
              </w:rPr>
            </w:pPr>
          </w:p>
        </w:tc>
        <w:tc>
          <w:tcPr>
            <w:tcW w:w="1109" w:type="dxa"/>
            <w:tcBorders>
              <w:top w:val="nil"/>
              <w:left w:val="nil"/>
              <w:bottom w:val="single" w:sz="4" w:space="0" w:color="auto"/>
              <w:right w:val="single" w:sz="4" w:space="0" w:color="auto"/>
            </w:tcBorders>
            <w:shd w:val="clear" w:color="auto" w:fill="auto"/>
            <w:noWrap/>
            <w:vAlign w:val="bottom"/>
          </w:tcPr>
          <w:p w14:paraId="623EE026" w14:textId="77777777" w:rsidR="0034513D" w:rsidRPr="005B4E9B" w:rsidRDefault="0034513D" w:rsidP="0087101B">
            <w:pPr>
              <w:spacing w:after="0"/>
              <w:jc w:val="right"/>
              <w:rPr>
                <w:rFonts w:ascii="Calibri" w:hAnsi="Calibri"/>
                <w:color w:val="000000"/>
                <w:sz w:val="18"/>
                <w:szCs w:val="18"/>
                <w:lang w:val="en-US"/>
              </w:rPr>
            </w:pPr>
          </w:p>
        </w:tc>
        <w:tc>
          <w:tcPr>
            <w:tcW w:w="1245" w:type="dxa"/>
            <w:tcBorders>
              <w:top w:val="nil"/>
              <w:left w:val="nil"/>
              <w:bottom w:val="single" w:sz="4" w:space="0" w:color="auto"/>
              <w:right w:val="single" w:sz="4" w:space="0" w:color="auto"/>
            </w:tcBorders>
            <w:shd w:val="clear" w:color="auto" w:fill="auto"/>
            <w:noWrap/>
            <w:vAlign w:val="bottom"/>
          </w:tcPr>
          <w:p w14:paraId="2129FEFA" w14:textId="77777777" w:rsidR="0034513D" w:rsidRPr="005B4E9B" w:rsidRDefault="0034513D" w:rsidP="0087101B">
            <w:pPr>
              <w:spacing w:after="0"/>
              <w:jc w:val="right"/>
              <w:rPr>
                <w:rFonts w:ascii="Calibri" w:eastAsia="Arial" w:hAnsi="Calibri" w:cs="Calibri"/>
                <w:color w:val="000000"/>
                <w:sz w:val="18"/>
                <w:szCs w:val="18"/>
              </w:rPr>
            </w:pPr>
          </w:p>
        </w:tc>
        <w:tc>
          <w:tcPr>
            <w:tcW w:w="1098" w:type="dxa"/>
            <w:tcBorders>
              <w:top w:val="nil"/>
              <w:left w:val="nil"/>
              <w:bottom w:val="single" w:sz="4" w:space="0" w:color="auto"/>
              <w:right w:val="single" w:sz="4" w:space="0" w:color="auto"/>
            </w:tcBorders>
            <w:shd w:val="clear" w:color="auto" w:fill="auto"/>
            <w:noWrap/>
            <w:vAlign w:val="bottom"/>
          </w:tcPr>
          <w:p w14:paraId="6327893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nil"/>
              <w:bottom w:val="single" w:sz="4" w:space="0" w:color="auto"/>
              <w:right w:val="single" w:sz="4" w:space="0" w:color="auto"/>
            </w:tcBorders>
          </w:tcPr>
          <w:p w14:paraId="7EC91A36" w14:textId="77777777" w:rsidR="0034513D" w:rsidRPr="005B4E9B" w:rsidRDefault="0034513D" w:rsidP="0087101B">
            <w:pPr>
              <w:spacing w:after="0"/>
              <w:jc w:val="center"/>
              <w:rPr>
                <w:rFonts w:ascii="Calibri" w:eastAsia="Arial" w:hAnsi="Calibri" w:cs="Calibri"/>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cPr>
          <w:p w14:paraId="03FF9224" w14:textId="77777777" w:rsidR="0034513D" w:rsidRPr="005B4E9B" w:rsidRDefault="0034513D" w:rsidP="0087101B">
            <w:pPr>
              <w:spacing w:after="0"/>
              <w:jc w:val="center"/>
              <w:rPr>
                <w:rFonts w:ascii="Calibri" w:eastAsia="Arial" w:hAnsi="Calibri" w:cs="Calibri"/>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14:paraId="7E9620C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073765C" w14:textId="77777777" w:rsidR="0034513D" w:rsidRPr="005B4E9B" w:rsidRDefault="0034513D" w:rsidP="0087101B">
            <w:pPr>
              <w:spacing w:after="0"/>
              <w:jc w:val="center"/>
              <w:rPr>
                <w:rFonts w:ascii="Calibri" w:eastAsia="Arial" w:hAnsi="Calibri" w:cs="Calibri"/>
                <w:color w:val="000000"/>
                <w:sz w:val="18"/>
                <w:szCs w:val="18"/>
              </w:rPr>
            </w:pPr>
          </w:p>
        </w:tc>
      </w:tr>
      <w:bookmarkEnd w:id="9"/>
    </w:tbl>
    <w:p w14:paraId="6E03133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0706498F" w14:textId="77777777" w:rsidR="0034513D" w:rsidRDefault="0034513D" w:rsidP="0034513D">
      <w:pPr>
        <w:spacing w:after="0"/>
        <w:rPr>
          <w:rFonts w:ascii="Helvetica Neue LT Pro 55 Roman" w:eastAsia="Arial" w:hAnsi="Helvetica Neue LT Pro 55 Roman"/>
          <w:b/>
          <w:bCs/>
          <w:color w:val="636462"/>
          <w:sz w:val="22"/>
          <w:szCs w:val="22"/>
        </w:rPr>
      </w:pPr>
      <w:r>
        <w:rPr>
          <w:rFonts w:ascii="Helvetica Neue LT Pro 55 Roman" w:eastAsia="Arial" w:hAnsi="Helvetica Neue LT Pro 55 Roman"/>
          <w:b/>
          <w:bCs/>
          <w:color w:val="636462"/>
          <w:sz w:val="22"/>
          <w:szCs w:val="22"/>
        </w:rPr>
        <w:br w:type="page"/>
      </w:r>
    </w:p>
    <w:p w14:paraId="17409532"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lastRenderedPageBreak/>
        <w:t>Chart one - NHH Income and Forecast Range (£m)</w:t>
      </w:r>
    </w:p>
    <w:p w14:paraId="23A85304" w14:textId="77777777" w:rsidR="0034513D" w:rsidRPr="005B4E9B" w:rsidRDefault="0034513D" w:rsidP="0034513D">
      <w:pPr>
        <w:jc w:val="both"/>
        <w:rPr>
          <w:rFonts w:ascii="Helvetica Neue LT Pro 55 Roman" w:eastAsia="Arial" w:hAnsi="Helvetica Neue LT Pro 55 Roman"/>
          <w:color w:val="636462"/>
          <w:sz w:val="22"/>
          <w:szCs w:val="22"/>
        </w:rPr>
      </w:pPr>
      <w:r>
        <w:rPr>
          <w:noProof/>
        </w:rPr>
        <w:drawing>
          <wp:inline distT="0" distB="0" distL="0" distR="0" wp14:anchorId="45D225A4" wp14:editId="4BB6DEF2">
            <wp:extent cx="5157431" cy="3203526"/>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57431" cy="3203526"/>
                    </a:xfrm>
                    <a:prstGeom prst="rect">
                      <a:avLst/>
                    </a:prstGeom>
                  </pic:spPr>
                </pic:pic>
              </a:graphicData>
            </a:graphic>
          </wp:inline>
        </w:drawing>
      </w:r>
    </w:p>
    <w:p w14:paraId="0B858E9B"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1DBC9518" w14:textId="77777777" w:rsidR="0034513D" w:rsidRPr="008F2A5A" w:rsidRDefault="0034513D" w:rsidP="0034513D">
      <w:pPr>
        <w:keepNext/>
        <w:keepLines/>
        <w:spacing w:before="240"/>
        <w:outlineLvl w:val="0"/>
        <w:rPr>
          <w:rFonts w:ascii="Helvetica Neue LT Pro 75" w:hAnsi="Helvetica Neue LT Pro 75"/>
          <w:b/>
          <w:bCs/>
          <w:color w:val="FFBF22"/>
          <w:sz w:val="28"/>
          <w:szCs w:val="28"/>
        </w:rPr>
      </w:pPr>
      <w:r w:rsidRPr="008F2A5A">
        <w:rPr>
          <w:rFonts w:ascii="Helvetica Neue LT Pro 75" w:hAnsi="Helvetica Neue LT Pro 75"/>
          <w:b/>
          <w:bCs/>
          <w:color w:val="FFBF22"/>
          <w:sz w:val="28"/>
          <w:szCs w:val="28"/>
        </w:rPr>
        <w:t xml:space="preserve">HH Demand Revenue </w:t>
      </w:r>
    </w:p>
    <w:p w14:paraId="66B089D1"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HH f</w:t>
      </w:r>
      <w:r w:rsidRPr="005B4E9B">
        <w:rPr>
          <w:rFonts w:ascii="Helvetica Neue LT Pro 55 Roman" w:eastAsia="Arial" w:hAnsi="Helvetica Neue LT Pro 55 Roman"/>
          <w:color w:val="636462"/>
          <w:sz w:val="22"/>
          <w:szCs w:val="22"/>
        </w:rPr>
        <w:t xml:space="preserve">orecast revenue for HH demand has [     ] which is due to [      ]. </w:t>
      </w:r>
    </w:p>
    <w:p w14:paraId="1DA3F770"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3658355E" w14:textId="77777777" w:rsidR="0034513D" w:rsidRPr="005B4E9B" w:rsidRDefault="0034513D" w:rsidP="0034513D">
      <w:pPr>
        <w:jc w:val="both"/>
        <w:rPr>
          <w:rFonts w:ascii="Helvetica Neue LT Pro 55 Roman" w:eastAsia="Arial" w:hAnsi="Helvetica Neue LT Pro 55 Roman"/>
          <w:b/>
          <w:bCs/>
          <w:noProof/>
          <w:color w:val="636462"/>
          <w:sz w:val="22"/>
          <w:szCs w:val="22"/>
          <w:lang w:val="en-US"/>
        </w:rPr>
      </w:pPr>
      <w:r w:rsidRPr="005B4E9B">
        <w:rPr>
          <w:rFonts w:ascii="Helvetica Neue LT Pro 55 Roman" w:eastAsia="Arial" w:hAnsi="Helvetica Neue LT Pro 55 Roman"/>
          <w:b/>
          <w:bCs/>
          <w:color w:val="636462"/>
          <w:sz w:val="22"/>
          <w:szCs w:val="22"/>
        </w:rPr>
        <w:t>Table 3 - HH Income and Forecast (£m)</w:t>
      </w:r>
    </w:p>
    <w:tbl>
      <w:tblPr>
        <w:tblW w:w="8642" w:type="dxa"/>
        <w:tblLayout w:type="fixed"/>
        <w:tblLook w:val="04A0" w:firstRow="1" w:lastRow="0" w:firstColumn="1" w:lastColumn="0" w:noHBand="0" w:noVBand="1"/>
      </w:tblPr>
      <w:tblGrid>
        <w:gridCol w:w="822"/>
        <w:gridCol w:w="1441"/>
        <w:gridCol w:w="1134"/>
        <w:gridCol w:w="1134"/>
        <w:gridCol w:w="993"/>
        <w:gridCol w:w="1842"/>
        <w:gridCol w:w="1276"/>
      </w:tblGrid>
      <w:tr w:rsidR="0034513D" w14:paraId="4EB9C8ED"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71041B08"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Month</w:t>
            </w:r>
          </w:p>
        </w:tc>
        <w:tc>
          <w:tcPr>
            <w:tcW w:w="1441" w:type="dxa"/>
            <w:tcBorders>
              <w:top w:val="single" w:sz="4" w:space="0" w:color="auto"/>
              <w:left w:val="nil"/>
              <w:bottom w:val="single" w:sz="4" w:space="0" w:color="auto"/>
              <w:right w:val="single" w:sz="4" w:space="0" w:color="auto"/>
            </w:tcBorders>
            <w:shd w:val="clear" w:color="000000" w:fill="FFC000"/>
            <w:hideMark/>
          </w:tcPr>
          <w:p w14:paraId="458DF17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Forecast Annual Revenue</w:t>
            </w:r>
          </w:p>
        </w:tc>
        <w:tc>
          <w:tcPr>
            <w:tcW w:w="1134" w:type="dxa"/>
            <w:tcBorders>
              <w:top w:val="single" w:sz="4" w:space="0" w:color="auto"/>
              <w:left w:val="nil"/>
              <w:bottom w:val="single" w:sz="4" w:space="0" w:color="auto"/>
              <w:right w:val="single" w:sz="4" w:space="0" w:color="auto"/>
            </w:tcBorders>
            <w:shd w:val="clear" w:color="000000" w:fill="FFC000"/>
          </w:tcPr>
          <w:p w14:paraId="71759AA0"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Annual Budget</w:t>
            </w:r>
          </w:p>
        </w:tc>
        <w:tc>
          <w:tcPr>
            <w:tcW w:w="1134" w:type="dxa"/>
            <w:tcBorders>
              <w:top w:val="single" w:sz="4" w:space="0" w:color="auto"/>
              <w:left w:val="single" w:sz="4" w:space="0" w:color="auto"/>
              <w:bottom w:val="single" w:sz="4" w:space="0" w:color="auto"/>
              <w:right w:val="single" w:sz="4" w:space="0" w:color="auto"/>
            </w:tcBorders>
            <w:shd w:val="clear" w:color="000000" w:fill="FFC000"/>
          </w:tcPr>
          <w:p w14:paraId="47B9ED00"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993" w:type="dxa"/>
            <w:tcBorders>
              <w:top w:val="single" w:sz="4" w:space="0" w:color="auto"/>
              <w:left w:val="single" w:sz="4" w:space="0" w:color="auto"/>
              <w:bottom w:val="single" w:sz="4" w:space="0" w:color="auto"/>
              <w:right w:val="single" w:sz="4" w:space="0" w:color="auto"/>
            </w:tcBorders>
            <w:shd w:val="clear" w:color="000000" w:fill="FFC000"/>
          </w:tcPr>
          <w:p w14:paraId="42C6030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842" w:type="dxa"/>
            <w:tcBorders>
              <w:top w:val="single" w:sz="4" w:space="0" w:color="auto"/>
              <w:left w:val="single" w:sz="4" w:space="0" w:color="auto"/>
              <w:bottom w:val="single" w:sz="4" w:space="0" w:color="auto"/>
              <w:right w:val="single" w:sz="4" w:space="0" w:color="auto"/>
            </w:tcBorders>
            <w:shd w:val="clear" w:color="000000" w:fill="FFC000"/>
          </w:tcPr>
          <w:p w14:paraId="416ED7D8"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 xml:space="preserve">Cumulative HH Revenue </w:t>
            </w:r>
          </w:p>
          <w:p w14:paraId="545B4B1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(supplier forecast)</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4D5B9D99"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1A911F5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485E1DD7"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441" w:type="dxa"/>
            <w:tcBorders>
              <w:top w:val="nil"/>
              <w:left w:val="nil"/>
              <w:bottom w:val="single" w:sz="4" w:space="0" w:color="auto"/>
              <w:right w:val="single" w:sz="4" w:space="0" w:color="auto"/>
            </w:tcBorders>
            <w:shd w:val="clear" w:color="auto" w:fill="auto"/>
            <w:noWrap/>
            <w:vAlign w:val="bottom"/>
          </w:tcPr>
          <w:p w14:paraId="5DAB909A"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19D7596F"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58EC9F8"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01E71659"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951138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665CDB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683A3F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4C6C729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441" w:type="dxa"/>
            <w:tcBorders>
              <w:top w:val="nil"/>
              <w:left w:val="nil"/>
              <w:bottom w:val="single" w:sz="4" w:space="0" w:color="auto"/>
              <w:right w:val="single" w:sz="4" w:space="0" w:color="auto"/>
            </w:tcBorders>
            <w:shd w:val="clear" w:color="auto" w:fill="auto"/>
            <w:noWrap/>
            <w:vAlign w:val="bottom"/>
          </w:tcPr>
          <w:p w14:paraId="777431B0"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FA3274C"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2759E9"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0DB12E8B"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153376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0805682"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CCC786D"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6337679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441" w:type="dxa"/>
            <w:tcBorders>
              <w:top w:val="nil"/>
              <w:left w:val="nil"/>
              <w:bottom w:val="single" w:sz="4" w:space="0" w:color="auto"/>
              <w:right w:val="single" w:sz="4" w:space="0" w:color="auto"/>
            </w:tcBorders>
            <w:shd w:val="clear" w:color="auto" w:fill="auto"/>
            <w:noWrap/>
            <w:vAlign w:val="bottom"/>
          </w:tcPr>
          <w:p w14:paraId="5F8F0D82"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0E0630C3"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8957F9"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1600A89A"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250D7D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274256C"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FA915B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6B34BF6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441" w:type="dxa"/>
            <w:tcBorders>
              <w:top w:val="nil"/>
              <w:left w:val="nil"/>
              <w:bottom w:val="single" w:sz="4" w:space="0" w:color="auto"/>
              <w:right w:val="single" w:sz="4" w:space="0" w:color="auto"/>
            </w:tcBorders>
            <w:shd w:val="clear" w:color="auto" w:fill="auto"/>
            <w:noWrap/>
            <w:vAlign w:val="bottom"/>
          </w:tcPr>
          <w:p w14:paraId="61A05332"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5EA49195"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71FAF6"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B5968B"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E5D30E8"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82A090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ABCBBA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4B365CD"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441" w:type="dxa"/>
            <w:tcBorders>
              <w:top w:val="nil"/>
              <w:left w:val="nil"/>
              <w:bottom w:val="single" w:sz="4" w:space="0" w:color="auto"/>
              <w:right w:val="single" w:sz="4" w:space="0" w:color="auto"/>
            </w:tcBorders>
            <w:shd w:val="clear" w:color="auto" w:fill="auto"/>
            <w:noWrap/>
            <w:vAlign w:val="bottom"/>
          </w:tcPr>
          <w:p w14:paraId="41552C3C"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7B8ECD90"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71105D"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7C8D8DC8"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5D85353B"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A57F0C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456D75F"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792E0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441" w:type="dxa"/>
            <w:tcBorders>
              <w:top w:val="nil"/>
              <w:left w:val="nil"/>
              <w:bottom w:val="single" w:sz="4" w:space="0" w:color="auto"/>
              <w:right w:val="single" w:sz="4" w:space="0" w:color="auto"/>
            </w:tcBorders>
            <w:shd w:val="clear" w:color="auto" w:fill="auto"/>
            <w:noWrap/>
            <w:vAlign w:val="bottom"/>
          </w:tcPr>
          <w:p w14:paraId="04E762FE"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BCD5056"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8FD792"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7F4DDE31"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951FC0E"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093F817A"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468B461"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72913E3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441" w:type="dxa"/>
            <w:tcBorders>
              <w:top w:val="nil"/>
              <w:left w:val="nil"/>
              <w:bottom w:val="single" w:sz="4" w:space="0" w:color="auto"/>
              <w:right w:val="single" w:sz="4" w:space="0" w:color="auto"/>
            </w:tcBorders>
            <w:shd w:val="clear" w:color="auto" w:fill="auto"/>
            <w:noWrap/>
            <w:vAlign w:val="bottom"/>
          </w:tcPr>
          <w:p w14:paraId="490D851F"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26B8E3E2"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0B24FA"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2C96566D"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1E7E51A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6F0EC35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3194DA5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FDCA3B6"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441" w:type="dxa"/>
            <w:tcBorders>
              <w:top w:val="nil"/>
              <w:left w:val="nil"/>
              <w:bottom w:val="single" w:sz="4" w:space="0" w:color="auto"/>
              <w:right w:val="single" w:sz="4" w:space="0" w:color="auto"/>
            </w:tcBorders>
            <w:shd w:val="clear" w:color="auto" w:fill="auto"/>
            <w:noWrap/>
            <w:vAlign w:val="bottom"/>
          </w:tcPr>
          <w:p w14:paraId="2E8158FB"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33F632F"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CCDF4A"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4B9ECBDC"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25FF96A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944704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A7F3B60"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689276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441" w:type="dxa"/>
            <w:tcBorders>
              <w:top w:val="nil"/>
              <w:left w:val="nil"/>
              <w:bottom w:val="single" w:sz="4" w:space="0" w:color="auto"/>
              <w:right w:val="single" w:sz="4" w:space="0" w:color="auto"/>
            </w:tcBorders>
            <w:shd w:val="clear" w:color="auto" w:fill="auto"/>
            <w:noWrap/>
            <w:vAlign w:val="bottom"/>
          </w:tcPr>
          <w:p w14:paraId="46BA690C"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785CD323"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1CE77E"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1BE99754"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B5F4116"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050E573"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0C911B0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7E15C077"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441" w:type="dxa"/>
            <w:tcBorders>
              <w:top w:val="nil"/>
              <w:left w:val="nil"/>
              <w:bottom w:val="single" w:sz="4" w:space="0" w:color="auto"/>
              <w:right w:val="single" w:sz="4" w:space="0" w:color="auto"/>
            </w:tcBorders>
            <w:shd w:val="clear" w:color="auto" w:fill="auto"/>
            <w:noWrap/>
            <w:vAlign w:val="bottom"/>
          </w:tcPr>
          <w:p w14:paraId="2385995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57580E58"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2B3636"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5CCB9334"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8DB06B7"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9D3F45"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52CDF087"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5C690AB"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441" w:type="dxa"/>
            <w:tcBorders>
              <w:top w:val="nil"/>
              <w:left w:val="nil"/>
              <w:bottom w:val="single" w:sz="4" w:space="0" w:color="auto"/>
              <w:right w:val="single" w:sz="4" w:space="0" w:color="auto"/>
            </w:tcBorders>
            <w:shd w:val="clear" w:color="auto" w:fill="auto"/>
            <w:noWrap/>
            <w:vAlign w:val="bottom"/>
          </w:tcPr>
          <w:p w14:paraId="1DA8C1A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6E19A264"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77D328"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57EC970C"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2A6B885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5966E9"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E50A88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1915CDC" w14:textId="77777777" w:rsidR="0034513D" w:rsidRPr="005B4E9B" w:rsidRDefault="0034513D" w:rsidP="0087101B">
            <w:pPr>
              <w:spacing w:after="0"/>
              <w:rPr>
                <w:rFonts w:eastAsia="Arial"/>
                <w:color w:val="454545"/>
                <w:sz w:val="18"/>
                <w:szCs w:val="18"/>
              </w:rPr>
            </w:pPr>
            <w:r w:rsidRPr="005B4E9B">
              <w:rPr>
                <w:rFonts w:eastAsia="Arial"/>
                <w:color w:val="454545"/>
                <w:sz w:val="18"/>
                <w:szCs w:val="18"/>
              </w:rPr>
              <w:t>Mar-22</w:t>
            </w:r>
          </w:p>
        </w:tc>
        <w:tc>
          <w:tcPr>
            <w:tcW w:w="1441" w:type="dxa"/>
            <w:tcBorders>
              <w:top w:val="nil"/>
              <w:left w:val="nil"/>
              <w:bottom w:val="single" w:sz="4" w:space="0" w:color="auto"/>
              <w:right w:val="single" w:sz="4" w:space="0" w:color="auto"/>
            </w:tcBorders>
            <w:shd w:val="clear" w:color="auto" w:fill="auto"/>
            <w:noWrap/>
            <w:vAlign w:val="bottom"/>
          </w:tcPr>
          <w:p w14:paraId="00A43A65" w14:textId="77777777" w:rsidR="0034513D" w:rsidRPr="005B4E9B" w:rsidRDefault="0034513D" w:rsidP="0087101B">
            <w:pPr>
              <w:spacing w:after="0"/>
              <w:jc w:val="right"/>
              <w:rPr>
                <w:rFonts w:ascii="Calibri" w:eastAsia="Arial" w:hAnsi="Calibri" w:cs="Calibri"/>
                <w:color w:val="000000"/>
                <w:sz w:val="18"/>
                <w:szCs w:val="18"/>
              </w:rPr>
            </w:pPr>
          </w:p>
        </w:tc>
        <w:tc>
          <w:tcPr>
            <w:tcW w:w="1134" w:type="dxa"/>
            <w:tcBorders>
              <w:top w:val="single" w:sz="4" w:space="0" w:color="auto"/>
              <w:left w:val="nil"/>
              <w:bottom w:val="single" w:sz="4" w:space="0" w:color="auto"/>
              <w:right w:val="single" w:sz="4" w:space="0" w:color="auto"/>
            </w:tcBorders>
          </w:tcPr>
          <w:p w14:paraId="3760D955" w14:textId="77777777" w:rsidR="0034513D" w:rsidRPr="005B4E9B" w:rsidRDefault="0034513D" w:rsidP="0087101B">
            <w:pPr>
              <w:spacing w:after="0"/>
              <w:jc w:val="center"/>
              <w:rPr>
                <w:rFonts w:ascii="Calibri" w:eastAsia="Arial" w:hAnsi="Calibri" w:cs="Calibri"/>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7E64E7" w14:textId="77777777" w:rsidR="0034513D" w:rsidRPr="005B4E9B" w:rsidRDefault="0034513D" w:rsidP="0087101B">
            <w:pPr>
              <w:spacing w:after="0"/>
              <w:jc w:val="center"/>
              <w:rPr>
                <w:rFonts w:ascii="Calibri" w:eastAsia="Arial" w:hAnsi="Calibri" w:cs="Calibri"/>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F1BAC0" w14:textId="77777777" w:rsidR="0034513D" w:rsidRPr="005B4E9B" w:rsidRDefault="0034513D" w:rsidP="0087101B">
            <w:pPr>
              <w:spacing w:after="0"/>
              <w:jc w:val="center"/>
              <w:rPr>
                <w:rFonts w:ascii="Calibri" w:eastAsia="Arial" w:hAnsi="Calibri" w:cs="Calibri"/>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tcPr>
          <w:p w14:paraId="74962081"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E69DD04" w14:textId="77777777" w:rsidR="0034513D" w:rsidRPr="005B4E9B" w:rsidRDefault="0034513D" w:rsidP="0087101B">
            <w:pPr>
              <w:spacing w:after="0"/>
              <w:jc w:val="center"/>
              <w:rPr>
                <w:rFonts w:ascii="Calibri" w:eastAsia="Arial" w:hAnsi="Calibri" w:cs="Calibri"/>
                <w:color w:val="000000"/>
                <w:sz w:val="18"/>
                <w:szCs w:val="18"/>
              </w:rPr>
            </w:pPr>
          </w:p>
        </w:tc>
      </w:tr>
    </w:tbl>
    <w:p w14:paraId="775D7D0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58938FC6" w14:textId="77777777" w:rsidR="0034513D" w:rsidRDefault="0034513D" w:rsidP="0034513D">
      <w:pPr>
        <w:spacing w:after="0"/>
        <w:rPr>
          <w:rFonts w:ascii="Helvetica Neue LT Pro 55 Roman" w:eastAsia="Arial" w:hAnsi="Helvetica Neue LT Pro 55 Roman"/>
          <w:b/>
          <w:bCs/>
          <w:color w:val="636462"/>
          <w:sz w:val="22"/>
          <w:szCs w:val="22"/>
        </w:rPr>
      </w:pPr>
      <w:r>
        <w:rPr>
          <w:rFonts w:ascii="Helvetica Neue LT Pro 55 Roman" w:eastAsia="Arial" w:hAnsi="Helvetica Neue LT Pro 55 Roman"/>
          <w:b/>
          <w:bCs/>
          <w:color w:val="636462"/>
          <w:sz w:val="22"/>
          <w:szCs w:val="22"/>
        </w:rPr>
        <w:br w:type="page"/>
      </w:r>
    </w:p>
    <w:p w14:paraId="2FFF8B5A" w14:textId="77777777" w:rsidR="0034513D" w:rsidRPr="005B4E9B" w:rsidRDefault="0034513D" w:rsidP="0034513D">
      <w:pPr>
        <w:jc w:val="both"/>
        <w:rPr>
          <w:rFonts w:ascii="Helvetica Neue LT Pro 55 Roman" w:eastAsia="Arial" w:hAnsi="Helvetica Neue LT Pro 55 Roman"/>
          <w:b/>
          <w:bCs/>
          <w:color w:val="636462"/>
          <w:sz w:val="22"/>
          <w:szCs w:val="22"/>
        </w:rPr>
      </w:pPr>
      <w:r w:rsidRPr="005B4E9B">
        <w:rPr>
          <w:rFonts w:ascii="Helvetica Neue LT Pro 55 Roman" w:eastAsia="Arial" w:hAnsi="Helvetica Neue LT Pro 55 Roman"/>
          <w:b/>
          <w:bCs/>
          <w:color w:val="636462"/>
          <w:sz w:val="22"/>
          <w:szCs w:val="22"/>
        </w:rPr>
        <w:lastRenderedPageBreak/>
        <w:t>Chart two - HH Forecast Revenue Based on Triads (£m)</w:t>
      </w:r>
    </w:p>
    <w:p w14:paraId="7991CF2A" w14:textId="77777777" w:rsidR="0034513D" w:rsidRPr="005B4E9B" w:rsidRDefault="0034513D" w:rsidP="0034513D">
      <w:pPr>
        <w:jc w:val="both"/>
        <w:rPr>
          <w:rFonts w:ascii="Helvetica Neue LT Pro 55 Roman" w:eastAsia="Arial" w:hAnsi="Helvetica Neue LT Pro 55 Roman"/>
          <w:b/>
          <w:bCs/>
          <w:color w:val="636462"/>
          <w:sz w:val="22"/>
          <w:szCs w:val="22"/>
        </w:rPr>
      </w:pPr>
      <w:r>
        <w:rPr>
          <w:noProof/>
        </w:rPr>
        <w:drawing>
          <wp:inline distT="0" distB="0" distL="0" distR="0" wp14:anchorId="1619F8BB" wp14:editId="6834C6AE">
            <wp:extent cx="5749748" cy="2377135"/>
            <wp:effectExtent l="0" t="0" r="3810"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49748" cy="2377135"/>
                    </a:xfrm>
                    <a:prstGeom prst="rect">
                      <a:avLst/>
                    </a:prstGeom>
                  </pic:spPr>
                </pic:pic>
              </a:graphicData>
            </a:graphic>
          </wp:inline>
        </w:drawing>
      </w:r>
    </w:p>
    <w:p w14:paraId="69C5656F" w14:textId="77777777" w:rsidR="0034513D" w:rsidRPr="005B4E9B" w:rsidRDefault="0034513D" w:rsidP="0034513D">
      <w:pPr>
        <w:jc w:val="both"/>
        <w:rPr>
          <w:rFonts w:ascii="Helvetica Neue LT Pro 55 Roman" w:eastAsia="Arial" w:hAnsi="Helvetica Neue LT Pro 55 Roman"/>
          <w:b/>
          <w:bCs/>
          <w:color w:val="636462"/>
          <w:sz w:val="22"/>
          <w:szCs w:val="22"/>
        </w:rPr>
      </w:pPr>
    </w:p>
    <w:p w14:paraId="54D131CF" w14:textId="77777777" w:rsidR="0034513D" w:rsidRPr="005B4E9B" w:rsidRDefault="0034513D" w:rsidP="0034513D">
      <w:pPr>
        <w:keepNext/>
        <w:keepLines/>
        <w:spacing w:before="24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t xml:space="preserve">Generation Revenue  </w:t>
      </w:r>
    </w:p>
    <w:p w14:paraId="7870ADE9" w14:textId="77777777" w:rsidR="0034513D" w:rsidRPr="005B4E9B" w:rsidRDefault="0034513D" w:rsidP="0034513D">
      <w:pPr>
        <w:jc w:val="both"/>
        <w:rPr>
          <w:rFonts w:ascii="Helvetica Neue LT Pro 55 Roman" w:eastAsia="Arial" w:hAnsi="Helvetica Neue LT Pro 55 Roman"/>
          <w:color w:val="636462"/>
          <w:sz w:val="22"/>
          <w:szCs w:val="22"/>
        </w:rPr>
      </w:pPr>
      <w:r w:rsidRPr="005B4E9B">
        <w:rPr>
          <w:rFonts w:ascii="Helvetica Neue LT Pro 55 Roman" w:eastAsia="Arial" w:hAnsi="Helvetica Neue LT Pro 55 Roman"/>
          <w:bCs/>
          <w:color w:val="636462"/>
          <w:sz w:val="22"/>
          <w:szCs w:val="22"/>
        </w:rPr>
        <w:t>Generator f</w:t>
      </w:r>
      <w:r w:rsidRPr="005B4E9B">
        <w:rPr>
          <w:rFonts w:ascii="Helvetica Neue LT Pro 55 Roman" w:eastAsia="Arial" w:hAnsi="Helvetica Neue LT Pro 55 Roman"/>
          <w:color w:val="636462"/>
          <w:sz w:val="22"/>
          <w:szCs w:val="22"/>
        </w:rPr>
        <w:t xml:space="preserve">orecast revenue has [                        ]. This is due to [                 ]. </w:t>
      </w:r>
    </w:p>
    <w:p w14:paraId="15CCAA13" w14:textId="77777777" w:rsidR="0034513D" w:rsidRPr="005B4E9B" w:rsidRDefault="0034513D" w:rsidP="0034513D">
      <w:pPr>
        <w:jc w:val="both"/>
        <w:rPr>
          <w:rFonts w:ascii="Helvetica Neue LT Pro 55 Roman" w:eastAsia="Arial" w:hAnsi="Helvetica Neue LT Pro 55 Roman"/>
          <w:color w:val="636462"/>
          <w:sz w:val="22"/>
          <w:szCs w:val="22"/>
        </w:rPr>
      </w:pPr>
    </w:p>
    <w:tbl>
      <w:tblPr>
        <w:tblW w:w="8784" w:type="dxa"/>
        <w:tblLayout w:type="fixed"/>
        <w:tblLook w:val="04A0" w:firstRow="1" w:lastRow="0" w:firstColumn="1" w:lastColumn="0" w:noHBand="0" w:noVBand="1"/>
      </w:tblPr>
      <w:tblGrid>
        <w:gridCol w:w="822"/>
        <w:gridCol w:w="1725"/>
        <w:gridCol w:w="1276"/>
        <w:gridCol w:w="992"/>
        <w:gridCol w:w="850"/>
        <w:gridCol w:w="1843"/>
        <w:gridCol w:w="1276"/>
      </w:tblGrid>
      <w:tr w:rsidR="0034513D" w14:paraId="54BCEA5E" w14:textId="77777777" w:rsidTr="0087101B">
        <w:trPr>
          <w:trHeight w:val="600"/>
        </w:trPr>
        <w:tc>
          <w:tcPr>
            <w:tcW w:w="822" w:type="dxa"/>
            <w:tcBorders>
              <w:top w:val="single" w:sz="4" w:space="0" w:color="auto"/>
              <w:left w:val="single" w:sz="4" w:space="0" w:color="auto"/>
              <w:bottom w:val="single" w:sz="4" w:space="0" w:color="auto"/>
              <w:right w:val="single" w:sz="4" w:space="0" w:color="auto"/>
            </w:tcBorders>
            <w:shd w:val="clear" w:color="000000" w:fill="FFC000"/>
            <w:hideMark/>
          </w:tcPr>
          <w:p w14:paraId="67A55A1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Month</w:t>
            </w:r>
          </w:p>
        </w:tc>
        <w:tc>
          <w:tcPr>
            <w:tcW w:w="1725" w:type="dxa"/>
            <w:tcBorders>
              <w:top w:val="single" w:sz="4" w:space="0" w:color="auto"/>
              <w:left w:val="nil"/>
              <w:bottom w:val="single" w:sz="4" w:space="0" w:color="auto"/>
              <w:right w:val="single" w:sz="4" w:space="0" w:color="auto"/>
            </w:tcBorders>
            <w:shd w:val="clear" w:color="000000" w:fill="FFC000"/>
            <w:hideMark/>
          </w:tcPr>
          <w:p w14:paraId="4D7D1CBC"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Forecast Total Annual Revenue</w:t>
            </w:r>
          </w:p>
        </w:tc>
        <w:tc>
          <w:tcPr>
            <w:tcW w:w="1276" w:type="dxa"/>
            <w:tcBorders>
              <w:top w:val="single" w:sz="4" w:space="0" w:color="auto"/>
              <w:left w:val="nil"/>
              <w:bottom w:val="single" w:sz="4" w:space="0" w:color="auto"/>
              <w:right w:val="single" w:sz="4" w:space="0" w:color="auto"/>
            </w:tcBorders>
            <w:shd w:val="clear" w:color="000000" w:fill="FFC000"/>
          </w:tcPr>
          <w:p w14:paraId="53C43AFA"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Total Annual Budget</w:t>
            </w:r>
          </w:p>
        </w:tc>
        <w:tc>
          <w:tcPr>
            <w:tcW w:w="992" w:type="dxa"/>
            <w:tcBorders>
              <w:top w:val="single" w:sz="4" w:space="0" w:color="auto"/>
              <w:left w:val="single" w:sz="4" w:space="0" w:color="auto"/>
              <w:bottom w:val="single" w:sz="4" w:space="0" w:color="auto"/>
              <w:right w:val="single" w:sz="4" w:space="0" w:color="auto"/>
            </w:tcBorders>
            <w:shd w:val="clear" w:color="000000" w:fill="FFC000"/>
          </w:tcPr>
          <w:p w14:paraId="2A176B2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Variance</w:t>
            </w:r>
          </w:p>
        </w:tc>
        <w:tc>
          <w:tcPr>
            <w:tcW w:w="850" w:type="dxa"/>
            <w:tcBorders>
              <w:top w:val="single" w:sz="4" w:space="0" w:color="auto"/>
              <w:left w:val="single" w:sz="4" w:space="0" w:color="auto"/>
              <w:bottom w:val="single" w:sz="4" w:space="0" w:color="auto"/>
              <w:right w:val="single" w:sz="4" w:space="0" w:color="auto"/>
            </w:tcBorders>
            <w:shd w:val="clear" w:color="000000" w:fill="FFC000"/>
          </w:tcPr>
          <w:p w14:paraId="5F759073"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Status</w:t>
            </w:r>
          </w:p>
        </w:tc>
        <w:tc>
          <w:tcPr>
            <w:tcW w:w="1843" w:type="dxa"/>
            <w:tcBorders>
              <w:top w:val="single" w:sz="4" w:space="0" w:color="auto"/>
              <w:left w:val="single" w:sz="4" w:space="0" w:color="auto"/>
              <w:bottom w:val="single" w:sz="4" w:space="0" w:color="auto"/>
              <w:right w:val="single" w:sz="4" w:space="0" w:color="auto"/>
            </w:tcBorders>
            <w:shd w:val="clear" w:color="000000" w:fill="FFC000"/>
          </w:tcPr>
          <w:p w14:paraId="3C338636"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Cumulative Generator Revenue (Invoiced)</w:t>
            </w:r>
          </w:p>
        </w:tc>
        <w:tc>
          <w:tcPr>
            <w:tcW w:w="1276" w:type="dxa"/>
            <w:tcBorders>
              <w:top w:val="single" w:sz="4" w:space="0" w:color="auto"/>
              <w:left w:val="single" w:sz="4" w:space="0" w:color="auto"/>
              <w:bottom w:val="single" w:sz="4" w:space="0" w:color="auto"/>
              <w:right w:val="single" w:sz="4" w:space="0" w:color="auto"/>
            </w:tcBorders>
            <w:shd w:val="clear" w:color="000000" w:fill="FFC000"/>
          </w:tcPr>
          <w:p w14:paraId="1FB097D1" w14:textId="77777777" w:rsidR="0034513D" w:rsidRPr="005B4E9B" w:rsidRDefault="0034513D" w:rsidP="0087101B">
            <w:pPr>
              <w:spacing w:after="0"/>
              <w:rPr>
                <w:rFonts w:ascii="Calibri" w:hAnsi="Calibri"/>
                <w:b/>
                <w:bCs/>
                <w:color w:val="000000"/>
                <w:sz w:val="18"/>
                <w:szCs w:val="18"/>
                <w:lang w:val="en-US"/>
              </w:rPr>
            </w:pPr>
            <w:r w:rsidRPr="005B4E9B">
              <w:rPr>
                <w:rFonts w:ascii="Calibri" w:hAnsi="Calibri"/>
                <w:b/>
                <w:bCs/>
                <w:color w:val="000000"/>
                <w:sz w:val="18"/>
                <w:szCs w:val="18"/>
                <w:lang w:val="en-US"/>
              </w:rPr>
              <w:t>Predicted Reconciliation</w:t>
            </w:r>
          </w:p>
        </w:tc>
      </w:tr>
      <w:tr w:rsidR="0034513D" w14:paraId="4C09B620"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hideMark/>
          </w:tcPr>
          <w:p w14:paraId="6E77EFE3"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Apr-21</w:t>
            </w:r>
          </w:p>
        </w:tc>
        <w:tc>
          <w:tcPr>
            <w:tcW w:w="1725" w:type="dxa"/>
            <w:tcBorders>
              <w:top w:val="nil"/>
              <w:left w:val="nil"/>
              <w:bottom w:val="single" w:sz="4" w:space="0" w:color="auto"/>
              <w:right w:val="single" w:sz="4" w:space="0" w:color="auto"/>
            </w:tcBorders>
            <w:shd w:val="clear" w:color="auto" w:fill="auto"/>
            <w:noWrap/>
            <w:vAlign w:val="bottom"/>
          </w:tcPr>
          <w:p w14:paraId="0A3ACC35"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CB8C0BC"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6C6979B"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2BB2EEB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A7C174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594E45D"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EF80E5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2B9CCA82"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May-21</w:t>
            </w:r>
          </w:p>
        </w:tc>
        <w:tc>
          <w:tcPr>
            <w:tcW w:w="1725" w:type="dxa"/>
            <w:tcBorders>
              <w:top w:val="nil"/>
              <w:left w:val="nil"/>
              <w:bottom w:val="single" w:sz="4" w:space="0" w:color="auto"/>
              <w:right w:val="single" w:sz="4" w:space="0" w:color="auto"/>
            </w:tcBorders>
            <w:shd w:val="clear" w:color="auto" w:fill="auto"/>
            <w:noWrap/>
            <w:vAlign w:val="bottom"/>
          </w:tcPr>
          <w:p w14:paraId="3911B1BF"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76DCC207"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0E0C77FD"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0F63D8B0"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047C9F20"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BF1312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F8B0DBE"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tcPr>
          <w:p w14:paraId="7D4B29FF"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Jun-21</w:t>
            </w:r>
          </w:p>
        </w:tc>
        <w:tc>
          <w:tcPr>
            <w:tcW w:w="1725" w:type="dxa"/>
            <w:tcBorders>
              <w:top w:val="nil"/>
              <w:left w:val="nil"/>
              <w:bottom w:val="single" w:sz="4" w:space="0" w:color="auto"/>
              <w:right w:val="single" w:sz="4" w:space="0" w:color="auto"/>
            </w:tcBorders>
            <w:shd w:val="clear" w:color="auto" w:fill="auto"/>
            <w:noWrap/>
            <w:vAlign w:val="bottom"/>
          </w:tcPr>
          <w:p w14:paraId="47970848"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8259AA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5ABEDF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FD4CDA8"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1E2975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CD41734"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BB2DDA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hideMark/>
          </w:tcPr>
          <w:p w14:paraId="249B026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Jul-21</w:t>
            </w:r>
          </w:p>
        </w:tc>
        <w:tc>
          <w:tcPr>
            <w:tcW w:w="1725" w:type="dxa"/>
            <w:tcBorders>
              <w:top w:val="nil"/>
              <w:left w:val="nil"/>
              <w:bottom w:val="single" w:sz="4" w:space="0" w:color="auto"/>
              <w:right w:val="single" w:sz="4" w:space="0" w:color="auto"/>
            </w:tcBorders>
            <w:shd w:val="clear" w:color="auto" w:fill="auto"/>
            <w:noWrap/>
            <w:vAlign w:val="bottom"/>
          </w:tcPr>
          <w:p w14:paraId="69B8BF40"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6F8DE82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3210A55F"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3A4E8C8"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8830E2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6C20126"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2CDF57E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7ED46A0"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Aug-21</w:t>
            </w:r>
          </w:p>
        </w:tc>
        <w:tc>
          <w:tcPr>
            <w:tcW w:w="1725" w:type="dxa"/>
            <w:tcBorders>
              <w:top w:val="nil"/>
              <w:left w:val="nil"/>
              <w:bottom w:val="single" w:sz="4" w:space="0" w:color="auto"/>
              <w:right w:val="single" w:sz="4" w:space="0" w:color="auto"/>
            </w:tcBorders>
            <w:shd w:val="clear" w:color="auto" w:fill="auto"/>
            <w:noWrap/>
            <w:vAlign w:val="bottom"/>
          </w:tcPr>
          <w:p w14:paraId="24BB3980"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D99A104"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49C2F52A"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5744168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A2079A7"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AE7E23E"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68228DF8"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F3C7B5C"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Sep-21</w:t>
            </w:r>
          </w:p>
        </w:tc>
        <w:tc>
          <w:tcPr>
            <w:tcW w:w="1725" w:type="dxa"/>
            <w:tcBorders>
              <w:top w:val="nil"/>
              <w:left w:val="nil"/>
              <w:bottom w:val="single" w:sz="4" w:space="0" w:color="auto"/>
              <w:right w:val="single" w:sz="4" w:space="0" w:color="auto"/>
            </w:tcBorders>
            <w:shd w:val="clear" w:color="auto" w:fill="auto"/>
            <w:noWrap/>
            <w:vAlign w:val="bottom"/>
          </w:tcPr>
          <w:p w14:paraId="1E55399D"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468FF08F"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1B0C8474"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4A421C33"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540A3F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7BE054CF"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1BA9979D"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10AD5E34"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Oct-21</w:t>
            </w:r>
          </w:p>
        </w:tc>
        <w:tc>
          <w:tcPr>
            <w:tcW w:w="1725" w:type="dxa"/>
            <w:tcBorders>
              <w:top w:val="nil"/>
              <w:left w:val="nil"/>
              <w:bottom w:val="single" w:sz="4" w:space="0" w:color="auto"/>
              <w:right w:val="single" w:sz="4" w:space="0" w:color="auto"/>
            </w:tcBorders>
            <w:shd w:val="clear" w:color="auto" w:fill="auto"/>
            <w:noWrap/>
            <w:vAlign w:val="bottom"/>
          </w:tcPr>
          <w:p w14:paraId="6603B513"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7467EFB"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6823E4C"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D9CBEA7"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314AECBA"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2687051"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7C5787FC"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542A20C0"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Nov-21</w:t>
            </w:r>
          </w:p>
        </w:tc>
        <w:tc>
          <w:tcPr>
            <w:tcW w:w="1725" w:type="dxa"/>
            <w:tcBorders>
              <w:top w:val="nil"/>
              <w:left w:val="nil"/>
              <w:bottom w:val="single" w:sz="4" w:space="0" w:color="auto"/>
              <w:right w:val="single" w:sz="4" w:space="0" w:color="auto"/>
            </w:tcBorders>
            <w:shd w:val="clear" w:color="auto" w:fill="auto"/>
            <w:noWrap/>
            <w:vAlign w:val="bottom"/>
          </w:tcPr>
          <w:p w14:paraId="6F3740DC"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5C03354"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97DFDA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178A4DE"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6C59B12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7ED7969"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752107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508BC64"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Dec-21</w:t>
            </w:r>
          </w:p>
        </w:tc>
        <w:tc>
          <w:tcPr>
            <w:tcW w:w="1725" w:type="dxa"/>
            <w:tcBorders>
              <w:top w:val="nil"/>
              <w:left w:val="nil"/>
              <w:bottom w:val="single" w:sz="4" w:space="0" w:color="auto"/>
              <w:right w:val="single" w:sz="4" w:space="0" w:color="auto"/>
            </w:tcBorders>
            <w:shd w:val="clear" w:color="auto" w:fill="auto"/>
            <w:noWrap/>
            <w:vAlign w:val="bottom"/>
          </w:tcPr>
          <w:p w14:paraId="7B302D41"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02450A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2DA3579B"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6E649C31"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4C8EE33"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B66F1AB"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A1CB589"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324EEC9E"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Jan-22</w:t>
            </w:r>
          </w:p>
        </w:tc>
        <w:tc>
          <w:tcPr>
            <w:tcW w:w="1725" w:type="dxa"/>
            <w:tcBorders>
              <w:top w:val="nil"/>
              <w:left w:val="nil"/>
              <w:bottom w:val="single" w:sz="4" w:space="0" w:color="auto"/>
              <w:right w:val="single" w:sz="4" w:space="0" w:color="auto"/>
            </w:tcBorders>
            <w:shd w:val="clear" w:color="auto" w:fill="auto"/>
            <w:noWrap/>
            <w:vAlign w:val="bottom"/>
          </w:tcPr>
          <w:p w14:paraId="18D82A24"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7D55828"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0EA3CF66"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3D583FDE"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D96E9E2"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19772D2"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F65CEEA"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4A6D1B0A" w14:textId="77777777" w:rsidR="0034513D" w:rsidRPr="005B4E9B" w:rsidRDefault="0034513D" w:rsidP="0087101B">
            <w:pPr>
              <w:spacing w:after="0"/>
              <w:rPr>
                <w:rFonts w:ascii="Calibri" w:hAnsi="Calibri"/>
                <w:color w:val="000000"/>
                <w:sz w:val="18"/>
                <w:szCs w:val="18"/>
                <w:lang w:val="en-US"/>
              </w:rPr>
            </w:pPr>
            <w:r w:rsidRPr="005B4E9B">
              <w:rPr>
                <w:rFonts w:eastAsia="Arial"/>
                <w:color w:val="454545"/>
                <w:sz w:val="18"/>
                <w:szCs w:val="18"/>
              </w:rPr>
              <w:t>Feb-22</w:t>
            </w:r>
          </w:p>
        </w:tc>
        <w:tc>
          <w:tcPr>
            <w:tcW w:w="1725" w:type="dxa"/>
            <w:tcBorders>
              <w:top w:val="nil"/>
              <w:left w:val="nil"/>
              <w:bottom w:val="single" w:sz="4" w:space="0" w:color="auto"/>
              <w:right w:val="single" w:sz="4" w:space="0" w:color="auto"/>
            </w:tcBorders>
            <w:shd w:val="clear" w:color="auto" w:fill="auto"/>
            <w:noWrap/>
            <w:vAlign w:val="bottom"/>
          </w:tcPr>
          <w:p w14:paraId="56B33968"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34AE1E67"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16D1242C"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70655BC9"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7B7F29DF"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587659F4" w14:textId="77777777" w:rsidR="0034513D" w:rsidRPr="005B4E9B" w:rsidRDefault="0034513D" w:rsidP="0087101B">
            <w:pPr>
              <w:spacing w:after="0"/>
              <w:jc w:val="center"/>
              <w:rPr>
                <w:rFonts w:ascii="Calibri" w:eastAsia="Arial" w:hAnsi="Calibri" w:cs="Calibri"/>
                <w:color w:val="000000"/>
                <w:sz w:val="18"/>
                <w:szCs w:val="18"/>
              </w:rPr>
            </w:pPr>
          </w:p>
        </w:tc>
      </w:tr>
      <w:tr w:rsidR="0034513D" w14:paraId="481BE322" w14:textId="77777777" w:rsidTr="0087101B">
        <w:trPr>
          <w:trHeight w:val="300"/>
        </w:trPr>
        <w:tc>
          <w:tcPr>
            <w:tcW w:w="822" w:type="dxa"/>
            <w:tcBorders>
              <w:top w:val="nil"/>
              <w:left w:val="single" w:sz="4" w:space="0" w:color="auto"/>
              <w:bottom w:val="single" w:sz="4" w:space="0" w:color="auto"/>
              <w:right w:val="single" w:sz="4" w:space="0" w:color="auto"/>
            </w:tcBorders>
            <w:shd w:val="clear" w:color="auto" w:fill="auto"/>
            <w:noWrap/>
          </w:tcPr>
          <w:p w14:paraId="0FBFC8B8" w14:textId="77777777" w:rsidR="0034513D" w:rsidRPr="005B4E9B" w:rsidRDefault="0034513D" w:rsidP="0087101B">
            <w:pPr>
              <w:spacing w:after="0"/>
              <w:rPr>
                <w:rFonts w:eastAsia="Arial"/>
                <w:color w:val="454545"/>
                <w:sz w:val="18"/>
                <w:szCs w:val="18"/>
              </w:rPr>
            </w:pPr>
            <w:r w:rsidRPr="005B4E9B">
              <w:rPr>
                <w:rFonts w:eastAsia="Arial"/>
                <w:color w:val="454545"/>
                <w:sz w:val="18"/>
                <w:szCs w:val="18"/>
              </w:rPr>
              <w:t>Mar-22</w:t>
            </w:r>
          </w:p>
        </w:tc>
        <w:tc>
          <w:tcPr>
            <w:tcW w:w="1725" w:type="dxa"/>
            <w:tcBorders>
              <w:top w:val="nil"/>
              <w:left w:val="nil"/>
              <w:bottom w:val="single" w:sz="4" w:space="0" w:color="auto"/>
              <w:right w:val="single" w:sz="4" w:space="0" w:color="auto"/>
            </w:tcBorders>
            <w:shd w:val="clear" w:color="auto" w:fill="auto"/>
            <w:noWrap/>
            <w:vAlign w:val="bottom"/>
          </w:tcPr>
          <w:p w14:paraId="4B83E8ED" w14:textId="77777777" w:rsidR="0034513D" w:rsidRPr="005B4E9B" w:rsidRDefault="0034513D" w:rsidP="0087101B">
            <w:pPr>
              <w:spacing w:after="0"/>
              <w:jc w:val="right"/>
              <w:rPr>
                <w:rFonts w:ascii="Calibri" w:eastAsia="Arial" w:hAnsi="Calibri" w:cs="Calibri"/>
                <w:color w:val="000000"/>
                <w:sz w:val="18"/>
                <w:szCs w:val="18"/>
              </w:rPr>
            </w:pPr>
          </w:p>
        </w:tc>
        <w:tc>
          <w:tcPr>
            <w:tcW w:w="1276" w:type="dxa"/>
            <w:tcBorders>
              <w:top w:val="single" w:sz="4" w:space="0" w:color="auto"/>
              <w:left w:val="nil"/>
              <w:bottom w:val="single" w:sz="4" w:space="0" w:color="auto"/>
              <w:right w:val="single" w:sz="4" w:space="0" w:color="auto"/>
            </w:tcBorders>
          </w:tcPr>
          <w:p w14:paraId="1E8B9AC6" w14:textId="77777777" w:rsidR="0034513D" w:rsidRPr="005B4E9B" w:rsidRDefault="0034513D" w:rsidP="0087101B">
            <w:pPr>
              <w:spacing w:after="0"/>
              <w:jc w:val="center"/>
              <w:rPr>
                <w:rFonts w:ascii="Calibri" w:eastAsia="Arial" w:hAnsi="Calibri" w:cs="Calibri"/>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14:paraId="6CBD6D20" w14:textId="77777777" w:rsidR="0034513D" w:rsidRPr="005B4E9B" w:rsidRDefault="0034513D" w:rsidP="0087101B">
            <w:pPr>
              <w:spacing w:after="0"/>
              <w:jc w:val="center"/>
              <w:rPr>
                <w:rFonts w:ascii="Calibri" w:eastAsia="Arial" w:hAnsi="Calibri" w:cs="Calibri"/>
                <w:color w:val="000000"/>
                <w:sz w:val="18"/>
                <w:szCs w:val="18"/>
              </w:rPr>
            </w:pPr>
          </w:p>
        </w:tc>
        <w:tc>
          <w:tcPr>
            <w:tcW w:w="850" w:type="dxa"/>
            <w:tcBorders>
              <w:top w:val="single" w:sz="4" w:space="0" w:color="auto"/>
              <w:left w:val="single" w:sz="4" w:space="0" w:color="auto"/>
              <w:bottom w:val="single" w:sz="4" w:space="0" w:color="auto"/>
              <w:right w:val="single" w:sz="4" w:space="0" w:color="auto"/>
            </w:tcBorders>
          </w:tcPr>
          <w:p w14:paraId="3A10649A" w14:textId="77777777" w:rsidR="0034513D" w:rsidRPr="005B4E9B" w:rsidRDefault="0034513D" w:rsidP="0087101B">
            <w:pPr>
              <w:spacing w:after="0"/>
              <w:jc w:val="center"/>
              <w:rPr>
                <w:rFonts w:ascii="Calibri" w:eastAsia="Arial" w:hAnsi="Calibri" w:cs="Calibri"/>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14:paraId="21F04B14" w14:textId="77777777" w:rsidR="0034513D" w:rsidRPr="005B4E9B" w:rsidRDefault="0034513D" w:rsidP="0087101B">
            <w:pPr>
              <w:spacing w:after="0"/>
              <w:jc w:val="center"/>
              <w:rPr>
                <w:rFonts w:ascii="Calibri" w:eastAsia="Arial" w:hAnsi="Calibri" w:cs="Calibri"/>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A7CFDA8" w14:textId="77777777" w:rsidR="0034513D" w:rsidRPr="005B4E9B" w:rsidRDefault="0034513D" w:rsidP="0087101B">
            <w:pPr>
              <w:spacing w:after="0"/>
              <w:jc w:val="center"/>
              <w:rPr>
                <w:rFonts w:ascii="Calibri" w:eastAsia="Arial" w:hAnsi="Calibri" w:cs="Calibri"/>
                <w:color w:val="000000"/>
                <w:sz w:val="18"/>
                <w:szCs w:val="18"/>
              </w:rPr>
            </w:pPr>
          </w:p>
        </w:tc>
      </w:tr>
    </w:tbl>
    <w:p w14:paraId="70E565AB" w14:textId="77777777" w:rsidR="0034513D" w:rsidRPr="005B4E9B" w:rsidRDefault="0034513D" w:rsidP="0034513D">
      <w:pPr>
        <w:rPr>
          <w:rFonts w:ascii="Helvetica Neue LT Pro 55 Roman" w:eastAsia="Arial" w:hAnsi="Helvetica Neue LT Pro 55 Roman"/>
          <w:color w:val="636462"/>
          <w:sz w:val="22"/>
          <w:szCs w:val="22"/>
        </w:rPr>
      </w:pPr>
    </w:p>
    <w:p w14:paraId="2B7A348D" w14:textId="77777777" w:rsidR="0034513D" w:rsidRPr="005B4E9B" w:rsidRDefault="0034513D" w:rsidP="0034513D">
      <w:pPr>
        <w:rPr>
          <w:rFonts w:ascii="Helvetica Neue LT Pro 55 Roman" w:eastAsia="Arial" w:hAnsi="Helvetica Neue LT Pro 55 Roman"/>
          <w:color w:val="636462"/>
          <w:sz w:val="22"/>
          <w:szCs w:val="22"/>
        </w:rPr>
      </w:pPr>
    </w:p>
    <w:p w14:paraId="0A3EE090" w14:textId="77777777" w:rsidR="0034513D" w:rsidRDefault="0034513D" w:rsidP="0034513D">
      <w:pPr>
        <w:spacing w:after="0"/>
        <w:rPr>
          <w:rFonts w:ascii="Helvetica Neue LT Pro 75" w:hAnsi="Helvetica Neue LT Pro 75"/>
          <w:b/>
          <w:bCs/>
          <w:color w:val="FFBF22"/>
          <w:sz w:val="28"/>
          <w:szCs w:val="28"/>
        </w:rPr>
      </w:pPr>
      <w:r>
        <w:rPr>
          <w:rFonts w:ascii="Helvetica Neue LT Pro 75" w:hAnsi="Helvetica Neue LT Pro 75"/>
          <w:b/>
          <w:bCs/>
          <w:color w:val="FFBF22"/>
          <w:sz w:val="28"/>
          <w:szCs w:val="28"/>
        </w:rPr>
        <w:br w:type="page"/>
      </w:r>
    </w:p>
    <w:p w14:paraId="2939B7E6" w14:textId="77777777" w:rsidR="0034513D" w:rsidRPr="005B4E9B" w:rsidRDefault="0034513D" w:rsidP="0034513D">
      <w:pPr>
        <w:keepNext/>
        <w:keepLines/>
        <w:spacing w:before="240"/>
        <w:outlineLvl w:val="0"/>
        <w:rPr>
          <w:rFonts w:ascii="Helvetica Neue LT Pro 75" w:hAnsi="Helvetica Neue LT Pro 75"/>
          <w:b/>
          <w:bCs/>
          <w:color w:val="FFBF22"/>
          <w:sz w:val="28"/>
          <w:szCs w:val="28"/>
        </w:rPr>
      </w:pPr>
      <w:r w:rsidRPr="005B4E9B">
        <w:rPr>
          <w:rFonts w:ascii="Helvetica Neue LT Pro 75" w:hAnsi="Helvetica Neue LT Pro 75"/>
          <w:b/>
          <w:bCs/>
          <w:color w:val="FFBF22"/>
          <w:sz w:val="28"/>
          <w:szCs w:val="28"/>
        </w:rPr>
        <w:lastRenderedPageBreak/>
        <w:t>TNUoS Revenue Distribution</w:t>
      </w:r>
    </w:p>
    <w:p w14:paraId="2650C640" w14:textId="77777777" w:rsidR="0034513D" w:rsidRPr="005B4E9B" w:rsidRDefault="0034513D" w:rsidP="0034513D">
      <w:pPr>
        <w:spacing w:line="360" w:lineRule="auto"/>
        <w:rPr>
          <w:rFonts w:ascii="Helvetica Neue LT Pro 55 Roman" w:eastAsia="Arial" w:hAnsi="Helvetica Neue LT Pro 55 Roman"/>
          <w:b/>
          <w:color w:val="636462"/>
        </w:rPr>
      </w:pPr>
      <w:r w:rsidRPr="005B4E9B">
        <w:rPr>
          <w:rFonts w:ascii="Helvetica Neue LT Pro 55 Roman" w:eastAsia="Arial" w:hAnsi="Helvetica Neue LT Pro 55 Roman"/>
          <w:b/>
          <w:color w:val="636462"/>
        </w:rPr>
        <w:t xml:space="preserve">Table 4 - TNUoS revenue distribution actual and forecast </w:t>
      </w:r>
    </w:p>
    <w:tbl>
      <w:tblPr>
        <w:tblpPr w:leftFromText="180" w:rightFromText="180" w:vertAnchor="text" w:tblpY="1"/>
        <w:tblOverlap w:val="never"/>
        <w:tblW w:w="9858" w:type="dxa"/>
        <w:tblLook w:val="04A0" w:firstRow="1" w:lastRow="0" w:firstColumn="1" w:lastColumn="0" w:noHBand="0" w:noVBand="1"/>
      </w:tblPr>
      <w:tblGrid>
        <w:gridCol w:w="1614"/>
        <w:gridCol w:w="1150"/>
        <w:gridCol w:w="1150"/>
        <w:gridCol w:w="1150"/>
        <w:gridCol w:w="4794"/>
      </w:tblGrid>
      <w:tr w:rsidR="0034513D" w14:paraId="4F9C8172" w14:textId="77777777" w:rsidTr="5F942E99">
        <w:trPr>
          <w:trHeight w:val="602"/>
        </w:trPr>
        <w:tc>
          <w:tcPr>
            <w:tcW w:w="1614" w:type="dxa"/>
            <w:tcBorders>
              <w:top w:val="single" w:sz="4" w:space="0" w:color="auto"/>
              <w:left w:val="single" w:sz="4" w:space="0" w:color="auto"/>
              <w:bottom w:val="single" w:sz="4" w:space="0" w:color="auto"/>
              <w:right w:val="single" w:sz="4" w:space="0" w:color="auto"/>
            </w:tcBorders>
            <w:shd w:val="clear" w:color="auto" w:fill="FFC000" w:themeFill="accent4"/>
            <w:hideMark/>
          </w:tcPr>
          <w:p w14:paraId="03D25AF9"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Revenue Breakdown</w:t>
            </w:r>
          </w:p>
        </w:tc>
        <w:tc>
          <w:tcPr>
            <w:tcW w:w="1150" w:type="dxa"/>
            <w:tcBorders>
              <w:top w:val="single" w:sz="4" w:space="0" w:color="auto"/>
              <w:left w:val="nil"/>
              <w:bottom w:val="single" w:sz="4" w:space="0" w:color="auto"/>
              <w:right w:val="single" w:sz="4" w:space="0" w:color="auto"/>
            </w:tcBorders>
            <w:shd w:val="clear" w:color="auto" w:fill="FFC000" w:themeFill="accent4"/>
            <w:hideMark/>
          </w:tcPr>
          <w:p w14:paraId="37F8AE24"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p>
        </w:tc>
        <w:tc>
          <w:tcPr>
            <w:tcW w:w="1150" w:type="dxa"/>
            <w:tcBorders>
              <w:top w:val="single" w:sz="4" w:space="0" w:color="auto"/>
              <w:left w:val="nil"/>
              <w:bottom w:val="single" w:sz="4" w:space="0" w:color="auto"/>
              <w:right w:val="single" w:sz="4" w:space="0" w:color="auto"/>
            </w:tcBorders>
            <w:shd w:val="clear" w:color="auto" w:fill="FFC000" w:themeFill="accent4"/>
            <w:hideMark/>
          </w:tcPr>
          <w:p w14:paraId="5A3D70F2"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YTD Payment</w:t>
            </w:r>
          </w:p>
        </w:tc>
        <w:tc>
          <w:tcPr>
            <w:tcW w:w="1150" w:type="dxa"/>
            <w:tcBorders>
              <w:top w:val="single" w:sz="4" w:space="0" w:color="auto"/>
              <w:left w:val="nil"/>
              <w:bottom w:val="single" w:sz="4" w:space="0" w:color="auto"/>
              <w:right w:val="single" w:sz="4" w:space="0" w:color="auto"/>
            </w:tcBorders>
            <w:shd w:val="clear" w:color="auto" w:fill="FFC000" w:themeFill="accent4"/>
          </w:tcPr>
          <w:p w14:paraId="0222D3E7" w14:textId="77777777" w:rsidR="0034513D" w:rsidRPr="005B4E9B" w:rsidRDefault="0034513D" w:rsidP="0087101B">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 xml:space="preserve">Year End Forecast </w:t>
            </w:r>
          </w:p>
        </w:tc>
        <w:tc>
          <w:tcPr>
            <w:tcW w:w="4794" w:type="dxa"/>
            <w:tcBorders>
              <w:top w:val="single" w:sz="4" w:space="0" w:color="auto"/>
              <w:left w:val="nil"/>
              <w:bottom w:val="single" w:sz="4" w:space="0" w:color="auto"/>
              <w:right w:val="single" w:sz="4" w:space="0" w:color="auto"/>
            </w:tcBorders>
            <w:shd w:val="clear" w:color="auto" w:fill="FFC000" w:themeFill="accent4"/>
          </w:tcPr>
          <w:p w14:paraId="0D27EC2F"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Comments</w:t>
            </w:r>
          </w:p>
        </w:tc>
      </w:tr>
      <w:tr w:rsidR="0034513D" w14:paraId="5F7CC160"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vAlign w:val="bottom"/>
          </w:tcPr>
          <w:p w14:paraId="421ECFFE" w14:textId="77777777" w:rsidR="0034513D" w:rsidRPr="005B4E9B" w:rsidRDefault="0034513D" w:rsidP="0087101B">
            <w:pPr>
              <w:spacing w:after="0"/>
              <w:rPr>
                <w:rFonts w:ascii="Calibri" w:hAnsi="Calibri"/>
                <w:color w:val="000000"/>
                <w:sz w:val="22"/>
                <w:szCs w:val="22"/>
                <w:lang w:val="en-US"/>
              </w:rPr>
            </w:pPr>
            <w:r w:rsidRPr="5F942E99">
              <w:rPr>
                <w:rFonts w:ascii="Calibri" w:hAnsi="Calibri"/>
                <w:color w:val="000000" w:themeColor="text1"/>
                <w:sz w:val="22"/>
                <w:szCs w:val="22"/>
                <w:lang w:val="en-US"/>
              </w:rPr>
              <w:t>ESO (breakdown below)</w:t>
            </w:r>
          </w:p>
        </w:tc>
        <w:tc>
          <w:tcPr>
            <w:tcW w:w="1150" w:type="dxa"/>
            <w:tcBorders>
              <w:top w:val="nil"/>
              <w:left w:val="nil"/>
              <w:bottom w:val="single" w:sz="4" w:space="0" w:color="auto"/>
              <w:right w:val="single" w:sz="4" w:space="0" w:color="auto"/>
            </w:tcBorders>
            <w:shd w:val="clear" w:color="auto" w:fill="auto"/>
            <w:noWrap/>
            <w:vAlign w:val="bottom"/>
          </w:tcPr>
          <w:p w14:paraId="331E08CF"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2244B642"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4110B946"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39A08E38" w14:textId="77777777" w:rsidR="0034513D" w:rsidRPr="005B4E9B" w:rsidRDefault="0034513D" w:rsidP="0087101B">
            <w:pPr>
              <w:jc w:val="both"/>
              <w:rPr>
                <w:rFonts w:ascii="Calibri" w:eastAsia="Arial" w:hAnsi="Calibri" w:cs="Calibri"/>
                <w:color w:val="000000"/>
                <w:sz w:val="22"/>
                <w:szCs w:val="22"/>
              </w:rPr>
            </w:pPr>
            <w:r w:rsidRPr="5F942E99">
              <w:rPr>
                <w:rFonts w:ascii="Helvetica Neue LT Pro 55 Roman" w:eastAsia="Arial" w:hAnsi="Helvetica Neue LT Pro 55 Roman"/>
                <w:color w:val="636462"/>
                <w:sz w:val="22"/>
                <w:szCs w:val="22"/>
              </w:rPr>
              <w:t>There has been a change in the [licence fee / ITC] value for ESO</w:t>
            </w:r>
          </w:p>
        </w:tc>
      </w:tr>
      <w:tr w:rsidR="0034513D" w14:paraId="6E7C8A10"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vAlign w:val="center"/>
          </w:tcPr>
          <w:p w14:paraId="50136135"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OFTO</w:t>
            </w:r>
          </w:p>
        </w:tc>
        <w:tc>
          <w:tcPr>
            <w:tcW w:w="1150" w:type="dxa"/>
            <w:tcBorders>
              <w:top w:val="nil"/>
              <w:left w:val="nil"/>
              <w:bottom w:val="single" w:sz="4" w:space="0" w:color="auto"/>
              <w:right w:val="single" w:sz="4" w:space="0" w:color="auto"/>
            </w:tcBorders>
            <w:shd w:val="clear" w:color="auto" w:fill="auto"/>
            <w:noWrap/>
            <w:vAlign w:val="bottom"/>
          </w:tcPr>
          <w:p w14:paraId="12850639"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144C75A0"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54494873"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1A6D4F01" w14:textId="77777777" w:rsidR="0034513D" w:rsidRPr="005B4E9B" w:rsidRDefault="0034513D" w:rsidP="0087101B">
            <w:pPr>
              <w:spacing w:after="0"/>
              <w:rPr>
                <w:rFonts w:ascii="Calibri" w:eastAsia="Arial" w:hAnsi="Calibri" w:cs="Calibri"/>
                <w:color w:val="000000"/>
                <w:sz w:val="22"/>
                <w:szCs w:val="22"/>
              </w:rPr>
            </w:pPr>
            <w:r w:rsidRPr="005B4E9B">
              <w:rPr>
                <w:rFonts w:ascii="Helvetica Neue LT Pro 55 Roman" w:eastAsia="Arial" w:hAnsi="Helvetica Neue LT Pro 55 Roman"/>
                <w:color w:val="636462"/>
                <w:sz w:val="22"/>
                <w:szCs w:val="22"/>
              </w:rPr>
              <w:t xml:space="preserve">[no / change] to the expected dates for offshore asset transfer resulting in an [Increase / decrease] in the distribution of revenue to the </w:t>
            </w:r>
            <w:r>
              <w:rPr>
                <w:rFonts w:ascii="Helvetica Neue LT Pro 55 Roman" w:eastAsia="Arial" w:hAnsi="Helvetica Neue LT Pro 55 Roman"/>
                <w:color w:val="636462"/>
                <w:sz w:val="22"/>
                <w:szCs w:val="22"/>
              </w:rPr>
              <w:t xml:space="preserve">onshore </w:t>
            </w:r>
            <w:r w:rsidRPr="005B4E9B">
              <w:rPr>
                <w:rFonts w:ascii="Helvetica Neue LT Pro 55 Roman" w:eastAsia="Arial" w:hAnsi="Helvetica Neue LT Pro 55 Roman"/>
                <w:color w:val="636462"/>
                <w:sz w:val="22"/>
                <w:szCs w:val="22"/>
              </w:rPr>
              <w:t>TOs.</w:t>
            </w:r>
          </w:p>
        </w:tc>
      </w:tr>
      <w:tr w:rsidR="0034513D" w14:paraId="64C26AC4"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vAlign w:val="bottom"/>
          </w:tcPr>
          <w:p w14:paraId="3AC98A90"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 xml:space="preserve">Other </w:t>
            </w:r>
          </w:p>
        </w:tc>
        <w:tc>
          <w:tcPr>
            <w:tcW w:w="1150" w:type="dxa"/>
            <w:tcBorders>
              <w:top w:val="nil"/>
              <w:left w:val="nil"/>
              <w:bottom w:val="single" w:sz="4" w:space="0" w:color="auto"/>
              <w:right w:val="single" w:sz="4" w:space="0" w:color="auto"/>
            </w:tcBorders>
            <w:shd w:val="clear" w:color="auto" w:fill="auto"/>
            <w:noWrap/>
            <w:vAlign w:val="bottom"/>
          </w:tcPr>
          <w:p w14:paraId="60D58ECD"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7BD43C2A"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18151477"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7BBEE0C9"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4CBECA59"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C2CD23"/>
            <w:vAlign w:val="bottom"/>
          </w:tcPr>
          <w:p w14:paraId="1186C2D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 xml:space="preserve">Sub-total </w:t>
            </w:r>
          </w:p>
        </w:tc>
        <w:tc>
          <w:tcPr>
            <w:tcW w:w="1150" w:type="dxa"/>
            <w:tcBorders>
              <w:top w:val="nil"/>
              <w:left w:val="nil"/>
              <w:bottom w:val="single" w:sz="4" w:space="0" w:color="auto"/>
              <w:right w:val="single" w:sz="4" w:space="0" w:color="auto"/>
            </w:tcBorders>
            <w:shd w:val="clear" w:color="auto" w:fill="C2CD23"/>
            <w:noWrap/>
            <w:vAlign w:val="bottom"/>
          </w:tcPr>
          <w:p w14:paraId="79ED5937"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C2CD23"/>
            <w:noWrap/>
            <w:vAlign w:val="bottom"/>
          </w:tcPr>
          <w:p w14:paraId="21848C24"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C2CD23"/>
          </w:tcPr>
          <w:p w14:paraId="75010FFA"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C2CD23"/>
          </w:tcPr>
          <w:p w14:paraId="44CECDED"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5E2AEBBC"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vAlign w:val="bottom"/>
            <w:hideMark/>
          </w:tcPr>
          <w:p w14:paraId="4E659C96"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NGET</w:t>
            </w:r>
          </w:p>
        </w:tc>
        <w:tc>
          <w:tcPr>
            <w:tcW w:w="1150" w:type="dxa"/>
            <w:tcBorders>
              <w:top w:val="nil"/>
              <w:left w:val="nil"/>
              <w:bottom w:val="single" w:sz="4" w:space="0" w:color="auto"/>
              <w:right w:val="single" w:sz="4" w:space="0" w:color="auto"/>
            </w:tcBorders>
            <w:shd w:val="clear" w:color="auto" w:fill="auto"/>
            <w:noWrap/>
            <w:vAlign w:val="bottom"/>
          </w:tcPr>
          <w:p w14:paraId="2B3501A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2B8E4C39"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0D0F02A6"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13E548EA"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1BC55ED0"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noWrap/>
            <w:vAlign w:val="bottom"/>
            <w:hideMark/>
          </w:tcPr>
          <w:p w14:paraId="2FA26403"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SPT</w:t>
            </w:r>
          </w:p>
        </w:tc>
        <w:tc>
          <w:tcPr>
            <w:tcW w:w="1150" w:type="dxa"/>
            <w:tcBorders>
              <w:top w:val="nil"/>
              <w:left w:val="nil"/>
              <w:bottom w:val="single" w:sz="4" w:space="0" w:color="auto"/>
              <w:right w:val="single" w:sz="4" w:space="0" w:color="auto"/>
            </w:tcBorders>
            <w:shd w:val="clear" w:color="auto" w:fill="auto"/>
            <w:noWrap/>
            <w:vAlign w:val="bottom"/>
          </w:tcPr>
          <w:p w14:paraId="03E3A355"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4EFD97F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71BCDA3D"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750D56BC"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6B7C39F6" w14:textId="77777777" w:rsidTr="5F942E99">
        <w:trPr>
          <w:trHeight w:val="301"/>
        </w:trPr>
        <w:tc>
          <w:tcPr>
            <w:tcW w:w="1614" w:type="dxa"/>
            <w:tcBorders>
              <w:top w:val="nil"/>
              <w:left w:val="single" w:sz="4" w:space="0" w:color="auto"/>
              <w:bottom w:val="single" w:sz="4" w:space="0" w:color="auto"/>
              <w:right w:val="single" w:sz="4" w:space="0" w:color="auto"/>
            </w:tcBorders>
            <w:shd w:val="clear" w:color="auto" w:fill="auto"/>
            <w:noWrap/>
            <w:vAlign w:val="bottom"/>
            <w:hideMark/>
          </w:tcPr>
          <w:p w14:paraId="7DD3166B" w14:textId="77777777" w:rsidR="0034513D" w:rsidRPr="005B4E9B" w:rsidRDefault="0034513D" w:rsidP="0087101B">
            <w:pPr>
              <w:spacing w:after="0"/>
              <w:rPr>
                <w:rFonts w:ascii="Calibri" w:hAnsi="Calibri"/>
                <w:color w:val="000000"/>
                <w:sz w:val="22"/>
                <w:szCs w:val="22"/>
                <w:lang w:val="en-US"/>
              </w:rPr>
            </w:pPr>
            <w:r w:rsidRPr="005B4E9B">
              <w:rPr>
                <w:rFonts w:ascii="Calibri" w:hAnsi="Calibri"/>
                <w:color w:val="000000"/>
                <w:sz w:val="22"/>
                <w:szCs w:val="22"/>
                <w:lang w:val="en-US"/>
              </w:rPr>
              <w:t>SHETL</w:t>
            </w:r>
          </w:p>
        </w:tc>
        <w:tc>
          <w:tcPr>
            <w:tcW w:w="1150" w:type="dxa"/>
            <w:tcBorders>
              <w:top w:val="nil"/>
              <w:left w:val="nil"/>
              <w:bottom w:val="single" w:sz="4" w:space="0" w:color="auto"/>
              <w:right w:val="single" w:sz="4" w:space="0" w:color="auto"/>
            </w:tcBorders>
            <w:shd w:val="clear" w:color="auto" w:fill="auto"/>
            <w:noWrap/>
            <w:vAlign w:val="bottom"/>
          </w:tcPr>
          <w:p w14:paraId="2610044E"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nil"/>
              <w:left w:val="nil"/>
              <w:bottom w:val="single" w:sz="4" w:space="0" w:color="auto"/>
              <w:right w:val="single" w:sz="4" w:space="0" w:color="auto"/>
            </w:tcBorders>
            <w:shd w:val="clear" w:color="auto" w:fill="auto"/>
            <w:noWrap/>
            <w:vAlign w:val="bottom"/>
          </w:tcPr>
          <w:p w14:paraId="4F81DA82" w14:textId="77777777" w:rsidR="0034513D" w:rsidRPr="005B4E9B" w:rsidRDefault="0034513D" w:rsidP="0087101B">
            <w:pPr>
              <w:spacing w:after="0"/>
              <w:jc w:val="right"/>
              <w:rPr>
                <w:rFonts w:ascii="Calibri" w:hAnsi="Calibri"/>
                <w:color w:val="000000"/>
                <w:sz w:val="22"/>
                <w:szCs w:val="22"/>
                <w:lang w:val="en-US"/>
              </w:rPr>
            </w:pPr>
          </w:p>
        </w:tc>
        <w:tc>
          <w:tcPr>
            <w:tcW w:w="1150" w:type="dxa"/>
            <w:tcBorders>
              <w:top w:val="single" w:sz="4" w:space="0" w:color="auto"/>
              <w:left w:val="nil"/>
              <w:bottom w:val="single" w:sz="4" w:space="0" w:color="auto"/>
              <w:right w:val="single" w:sz="4" w:space="0" w:color="auto"/>
            </w:tcBorders>
          </w:tcPr>
          <w:p w14:paraId="43A89394" w14:textId="77777777" w:rsidR="0034513D" w:rsidRPr="005B4E9B" w:rsidRDefault="0034513D" w:rsidP="0087101B">
            <w:pPr>
              <w:spacing w:after="0"/>
              <w:jc w:val="right"/>
              <w:rPr>
                <w:rFonts w:ascii="Calibri" w:eastAsia="Arial" w:hAnsi="Calibri" w:cs="Calibri"/>
                <w:color w:val="000000"/>
                <w:sz w:val="22"/>
                <w:szCs w:val="22"/>
              </w:rPr>
            </w:pPr>
          </w:p>
        </w:tc>
        <w:tc>
          <w:tcPr>
            <w:tcW w:w="4794" w:type="dxa"/>
            <w:tcBorders>
              <w:top w:val="single" w:sz="4" w:space="0" w:color="auto"/>
              <w:left w:val="nil"/>
              <w:bottom w:val="single" w:sz="4" w:space="0" w:color="auto"/>
              <w:right w:val="single" w:sz="4" w:space="0" w:color="auto"/>
            </w:tcBorders>
          </w:tcPr>
          <w:p w14:paraId="35327340" w14:textId="77777777" w:rsidR="0034513D" w:rsidRPr="005B4E9B" w:rsidRDefault="0034513D" w:rsidP="0087101B">
            <w:pPr>
              <w:spacing w:after="0"/>
              <w:jc w:val="right"/>
              <w:rPr>
                <w:rFonts w:ascii="Calibri" w:eastAsia="Arial" w:hAnsi="Calibri" w:cs="Calibri"/>
                <w:color w:val="000000"/>
                <w:sz w:val="22"/>
                <w:szCs w:val="22"/>
              </w:rPr>
            </w:pPr>
          </w:p>
        </w:tc>
      </w:tr>
      <w:tr w:rsidR="0034513D" w14:paraId="1DDB09DF" w14:textId="77777777" w:rsidTr="5F942E99">
        <w:trPr>
          <w:trHeight w:val="301"/>
        </w:trPr>
        <w:tc>
          <w:tcPr>
            <w:tcW w:w="1614" w:type="dxa"/>
            <w:tcBorders>
              <w:top w:val="single" w:sz="4" w:space="0" w:color="auto"/>
              <w:left w:val="single" w:sz="4" w:space="0" w:color="auto"/>
              <w:bottom w:val="single" w:sz="4" w:space="0" w:color="auto"/>
              <w:right w:val="single" w:sz="4" w:space="0" w:color="auto"/>
            </w:tcBorders>
            <w:shd w:val="clear" w:color="auto" w:fill="FFC000" w:themeFill="accent4"/>
            <w:noWrap/>
            <w:vAlign w:val="bottom"/>
            <w:hideMark/>
          </w:tcPr>
          <w:p w14:paraId="17C878CC"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Sub-total </w:t>
            </w:r>
          </w:p>
        </w:tc>
        <w:tc>
          <w:tcPr>
            <w:tcW w:w="1150" w:type="dxa"/>
            <w:tcBorders>
              <w:top w:val="single" w:sz="4" w:space="0" w:color="auto"/>
              <w:left w:val="nil"/>
              <w:bottom w:val="single" w:sz="4" w:space="0" w:color="auto"/>
              <w:right w:val="single" w:sz="4" w:space="0" w:color="auto"/>
            </w:tcBorders>
            <w:shd w:val="clear" w:color="auto" w:fill="FFC000" w:themeFill="accent4"/>
            <w:noWrap/>
            <w:vAlign w:val="bottom"/>
          </w:tcPr>
          <w:p w14:paraId="00CEE947"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hemeFill="accent4"/>
            <w:noWrap/>
            <w:vAlign w:val="bottom"/>
          </w:tcPr>
          <w:p w14:paraId="1CD800FE"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hemeFill="accent4"/>
          </w:tcPr>
          <w:p w14:paraId="25AACC98" w14:textId="77777777" w:rsidR="0034513D" w:rsidRPr="005B4E9B" w:rsidRDefault="0034513D" w:rsidP="0087101B">
            <w:pPr>
              <w:spacing w:after="0"/>
              <w:jc w:val="right"/>
              <w:rPr>
                <w:rFonts w:ascii="Calibri" w:eastAsia="Arial" w:hAnsi="Calibri" w:cs="Calibri"/>
                <w:b/>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FFC000" w:themeFill="accent4"/>
          </w:tcPr>
          <w:p w14:paraId="2477AAAA" w14:textId="77777777" w:rsidR="0034513D" w:rsidRPr="005B4E9B" w:rsidRDefault="0034513D" w:rsidP="0087101B">
            <w:pPr>
              <w:spacing w:after="0"/>
              <w:jc w:val="right"/>
              <w:rPr>
                <w:rFonts w:ascii="Calibri" w:eastAsia="Arial" w:hAnsi="Calibri" w:cs="Calibri"/>
                <w:b/>
                <w:color w:val="000000"/>
                <w:sz w:val="22"/>
                <w:szCs w:val="22"/>
              </w:rPr>
            </w:pPr>
          </w:p>
        </w:tc>
      </w:tr>
      <w:tr w:rsidR="0034513D" w14:paraId="43047465" w14:textId="77777777" w:rsidTr="5F942E99">
        <w:trPr>
          <w:trHeight w:val="301"/>
        </w:trPr>
        <w:tc>
          <w:tcPr>
            <w:tcW w:w="1614" w:type="dxa"/>
            <w:tcBorders>
              <w:top w:val="single" w:sz="4" w:space="0" w:color="auto"/>
              <w:left w:val="single" w:sz="4" w:space="0" w:color="auto"/>
              <w:bottom w:val="single" w:sz="4" w:space="0" w:color="auto"/>
              <w:right w:val="single" w:sz="4" w:space="0" w:color="auto"/>
            </w:tcBorders>
            <w:shd w:val="clear" w:color="auto" w:fill="FFC000" w:themeFill="accent4"/>
            <w:noWrap/>
            <w:vAlign w:val="bottom"/>
          </w:tcPr>
          <w:p w14:paraId="7716847E" w14:textId="77777777" w:rsidR="0034513D" w:rsidRPr="005B4E9B" w:rsidRDefault="0034513D" w:rsidP="0087101B">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Total </w:t>
            </w:r>
          </w:p>
        </w:tc>
        <w:tc>
          <w:tcPr>
            <w:tcW w:w="1150" w:type="dxa"/>
            <w:tcBorders>
              <w:top w:val="single" w:sz="4" w:space="0" w:color="auto"/>
              <w:left w:val="nil"/>
              <w:bottom w:val="single" w:sz="4" w:space="0" w:color="auto"/>
              <w:right w:val="single" w:sz="4" w:space="0" w:color="auto"/>
            </w:tcBorders>
            <w:shd w:val="clear" w:color="auto" w:fill="FFC000" w:themeFill="accent4"/>
            <w:noWrap/>
            <w:vAlign w:val="bottom"/>
          </w:tcPr>
          <w:p w14:paraId="35E5BB1D"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hemeFill="accent4"/>
            <w:noWrap/>
            <w:vAlign w:val="bottom"/>
          </w:tcPr>
          <w:p w14:paraId="494827F8" w14:textId="77777777" w:rsidR="0034513D" w:rsidRPr="005B4E9B" w:rsidRDefault="0034513D" w:rsidP="0087101B">
            <w:pPr>
              <w:spacing w:after="0"/>
              <w:jc w:val="right"/>
              <w:rPr>
                <w:rFonts w:ascii="Calibri" w:hAnsi="Calibri"/>
                <w:b/>
                <w:bCs/>
                <w:color w:val="000000"/>
                <w:sz w:val="22"/>
                <w:szCs w:val="22"/>
                <w:lang w:val="en-US"/>
              </w:rPr>
            </w:pPr>
          </w:p>
        </w:tc>
        <w:tc>
          <w:tcPr>
            <w:tcW w:w="1150" w:type="dxa"/>
            <w:tcBorders>
              <w:top w:val="single" w:sz="4" w:space="0" w:color="auto"/>
              <w:left w:val="nil"/>
              <w:bottom w:val="single" w:sz="4" w:space="0" w:color="auto"/>
              <w:right w:val="single" w:sz="4" w:space="0" w:color="auto"/>
            </w:tcBorders>
            <w:shd w:val="clear" w:color="auto" w:fill="FFC000" w:themeFill="accent4"/>
          </w:tcPr>
          <w:p w14:paraId="7032262A" w14:textId="77777777" w:rsidR="0034513D" w:rsidRPr="005B4E9B" w:rsidRDefault="0034513D" w:rsidP="0087101B">
            <w:pPr>
              <w:spacing w:after="0"/>
              <w:jc w:val="right"/>
              <w:rPr>
                <w:rFonts w:ascii="Calibri" w:eastAsia="Arial" w:hAnsi="Calibri" w:cs="Calibri"/>
                <w:b/>
                <w:color w:val="000000"/>
                <w:sz w:val="22"/>
                <w:szCs w:val="22"/>
              </w:rPr>
            </w:pPr>
          </w:p>
        </w:tc>
        <w:tc>
          <w:tcPr>
            <w:tcW w:w="4794" w:type="dxa"/>
            <w:tcBorders>
              <w:top w:val="single" w:sz="4" w:space="0" w:color="auto"/>
              <w:left w:val="nil"/>
              <w:bottom w:val="single" w:sz="4" w:space="0" w:color="auto"/>
              <w:right w:val="single" w:sz="4" w:space="0" w:color="auto"/>
            </w:tcBorders>
            <w:shd w:val="clear" w:color="auto" w:fill="FFC000" w:themeFill="accent4"/>
          </w:tcPr>
          <w:p w14:paraId="4EEF07A0" w14:textId="77777777" w:rsidR="0034513D" w:rsidRPr="005B4E9B" w:rsidRDefault="0034513D" w:rsidP="0087101B">
            <w:pPr>
              <w:spacing w:after="0"/>
              <w:jc w:val="right"/>
              <w:rPr>
                <w:rFonts w:ascii="Calibri" w:eastAsia="Arial" w:hAnsi="Calibri" w:cs="Calibri"/>
                <w:b/>
                <w:color w:val="000000"/>
                <w:sz w:val="22"/>
                <w:szCs w:val="22"/>
              </w:rPr>
            </w:pPr>
          </w:p>
        </w:tc>
      </w:tr>
    </w:tbl>
    <w:p w14:paraId="1CF2166B" w14:textId="77777777" w:rsidR="0034513D" w:rsidRPr="005B4E9B" w:rsidRDefault="0034513D" w:rsidP="0034513D">
      <w:pPr>
        <w:spacing w:line="360" w:lineRule="auto"/>
        <w:rPr>
          <w:rFonts w:ascii="Helvetica Neue LT Pro 55 Roman" w:eastAsia="Arial" w:hAnsi="Helvetica Neue LT Pro 55 Roman"/>
          <w:color w:val="636462"/>
        </w:rPr>
      </w:pPr>
    </w:p>
    <w:p w14:paraId="2617A13F" w14:textId="3E58AF61" w:rsidR="00FF225F" w:rsidRDefault="00FF225F" w:rsidP="5F942E99">
      <w:pPr>
        <w:spacing w:line="360" w:lineRule="auto"/>
        <w:rPr>
          <w:rFonts w:ascii="Helvetica Neue LT Pro 55 Roman" w:eastAsia="Arial" w:hAnsi="Helvetica Neue LT Pro 55 Roman"/>
          <w:b/>
          <w:bCs/>
          <w:color w:val="636462"/>
        </w:rPr>
      </w:pPr>
      <w:r w:rsidRPr="5F942E99">
        <w:rPr>
          <w:rFonts w:ascii="Helvetica Neue LT Pro 55 Roman" w:eastAsia="Arial" w:hAnsi="Helvetica Neue LT Pro 55 Roman"/>
          <w:b/>
          <w:bCs/>
          <w:color w:val="636462"/>
        </w:rPr>
        <w:t>Table 5 - ESO revenue summary</w:t>
      </w:r>
    </w:p>
    <w:tbl>
      <w:tblPr>
        <w:tblpPr w:leftFromText="180" w:rightFromText="180" w:vertAnchor="text" w:horzAnchor="margin" w:tblpY="194"/>
        <w:tblOverlap w:val="never"/>
        <w:tblW w:w="3142" w:type="dxa"/>
        <w:tblLook w:val="04A0" w:firstRow="1" w:lastRow="0" w:firstColumn="1" w:lastColumn="0" w:noHBand="0" w:noVBand="1"/>
      </w:tblPr>
      <w:tblGrid>
        <w:gridCol w:w="2174"/>
        <w:gridCol w:w="968"/>
      </w:tblGrid>
      <w:tr w:rsidR="0034513D" w14:paraId="4C160185" w14:textId="77777777" w:rsidTr="5F942E99">
        <w:trPr>
          <w:trHeight w:val="513"/>
        </w:trPr>
        <w:tc>
          <w:tcPr>
            <w:tcW w:w="2174" w:type="dxa"/>
            <w:tcBorders>
              <w:top w:val="single" w:sz="4" w:space="0" w:color="auto"/>
              <w:left w:val="single" w:sz="4" w:space="0" w:color="auto"/>
              <w:bottom w:val="single" w:sz="4" w:space="0" w:color="auto"/>
              <w:right w:val="single" w:sz="4" w:space="0" w:color="auto"/>
            </w:tcBorders>
            <w:shd w:val="clear" w:color="auto" w:fill="FFC000" w:themeFill="accent4"/>
            <w:hideMark/>
          </w:tcPr>
          <w:p w14:paraId="0248B16E" w14:textId="77777777" w:rsidR="0034513D" w:rsidRPr="005B4E9B" w:rsidRDefault="0034513D" w:rsidP="0034513D">
            <w:pPr>
              <w:spacing w:after="0"/>
              <w:rPr>
                <w:rFonts w:ascii="Calibri" w:hAnsi="Calibri"/>
                <w:b/>
                <w:bCs/>
                <w:color w:val="000000"/>
                <w:sz w:val="22"/>
                <w:szCs w:val="22"/>
                <w:lang w:val="en-US"/>
              </w:rPr>
            </w:pPr>
            <w:bookmarkStart w:id="10" w:name="_Hlk57812107"/>
            <w:r w:rsidRPr="5F942E99">
              <w:rPr>
                <w:rFonts w:ascii="Calibri" w:hAnsi="Calibri"/>
                <w:b/>
                <w:bCs/>
                <w:color w:val="000000" w:themeColor="text1"/>
                <w:sz w:val="22"/>
                <w:szCs w:val="22"/>
                <w:lang w:val="en-US"/>
              </w:rPr>
              <w:t>ESO TNUoS Revenue (£m)</w:t>
            </w:r>
          </w:p>
        </w:tc>
        <w:tc>
          <w:tcPr>
            <w:tcW w:w="968" w:type="dxa"/>
            <w:tcBorders>
              <w:top w:val="single" w:sz="4" w:space="0" w:color="auto"/>
              <w:left w:val="nil"/>
              <w:bottom w:val="single" w:sz="4" w:space="0" w:color="auto"/>
              <w:right w:val="single" w:sz="4" w:space="0" w:color="auto"/>
            </w:tcBorders>
            <w:shd w:val="clear" w:color="auto" w:fill="FFC000" w:themeFill="accent4"/>
            <w:hideMark/>
          </w:tcPr>
          <w:p w14:paraId="39CB6CB4" w14:textId="77777777" w:rsidR="0034513D" w:rsidRPr="005B4E9B" w:rsidRDefault="0034513D" w:rsidP="0034513D">
            <w:pPr>
              <w:spacing w:after="0"/>
              <w:jc w:val="center"/>
              <w:rPr>
                <w:rFonts w:ascii="Calibri" w:hAnsi="Calibri"/>
                <w:b/>
                <w:bCs/>
                <w:color w:val="000000"/>
                <w:sz w:val="22"/>
                <w:szCs w:val="22"/>
                <w:lang w:val="en-US"/>
              </w:rPr>
            </w:pPr>
            <w:r w:rsidRPr="005B4E9B">
              <w:rPr>
                <w:rFonts w:ascii="Calibri" w:hAnsi="Calibri"/>
                <w:b/>
                <w:bCs/>
                <w:color w:val="000000"/>
                <w:sz w:val="22"/>
                <w:szCs w:val="22"/>
                <w:lang w:val="en-US"/>
              </w:rPr>
              <w:t>Budget</w:t>
            </w:r>
          </w:p>
        </w:tc>
      </w:tr>
      <w:tr w:rsidR="0034513D" w14:paraId="43064715"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03452AC7"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Strategic Innovation Allowance</w:t>
            </w:r>
          </w:p>
        </w:tc>
        <w:tc>
          <w:tcPr>
            <w:tcW w:w="968" w:type="dxa"/>
            <w:tcBorders>
              <w:top w:val="nil"/>
              <w:left w:val="nil"/>
              <w:bottom w:val="single" w:sz="4" w:space="0" w:color="auto"/>
              <w:right w:val="single" w:sz="4" w:space="0" w:color="auto"/>
            </w:tcBorders>
            <w:shd w:val="clear" w:color="auto" w:fill="auto"/>
            <w:noWrap/>
            <w:vAlign w:val="bottom"/>
          </w:tcPr>
          <w:p w14:paraId="0F86D782" w14:textId="04DC4F67" w:rsidR="0034513D" w:rsidRPr="005B4E9B" w:rsidRDefault="0034513D" w:rsidP="0034513D">
            <w:pPr>
              <w:spacing w:after="0"/>
              <w:jc w:val="right"/>
              <w:rPr>
                <w:rFonts w:ascii="Calibri" w:hAnsi="Calibri"/>
                <w:color w:val="000000"/>
                <w:sz w:val="22"/>
                <w:szCs w:val="22"/>
                <w:lang w:val="en-US"/>
              </w:rPr>
            </w:pPr>
          </w:p>
        </w:tc>
      </w:tr>
      <w:tr w:rsidR="0034513D" w14:paraId="093F5175"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62E1CB97"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Network Innovation Competition</w:t>
            </w:r>
          </w:p>
        </w:tc>
        <w:tc>
          <w:tcPr>
            <w:tcW w:w="968" w:type="dxa"/>
            <w:tcBorders>
              <w:top w:val="nil"/>
              <w:left w:val="nil"/>
              <w:bottom w:val="single" w:sz="4" w:space="0" w:color="auto"/>
              <w:right w:val="single" w:sz="4" w:space="0" w:color="auto"/>
            </w:tcBorders>
            <w:shd w:val="clear" w:color="auto" w:fill="auto"/>
            <w:noWrap/>
            <w:vAlign w:val="bottom"/>
          </w:tcPr>
          <w:p w14:paraId="0B4C4D54" w14:textId="3B88A986" w:rsidR="0034513D" w:rsidRPr="005B4E9B" w:rsidRDefault="0034513D" w:rsidP="0034513D">
            <w:pPr>
              <w:spacing w:after="0"/>
              <w:jc w:val="right"/>
              <w:rPr>
                <w:rFonts w:ascii="Calibri" w:hAnsi="Calibri"/>
                <w:color w:val="000000"/>
                <w:sz w:val="22"/>
                <w:szCs w:val="22"/>
                <w:lang w:val="en-US"/>
              </w:rPr>
            </w:pPr>
          </w:p>
        </w:tc>
      </w:tr>
      <w:tr w:rsidR="0034513D" w14:paraId="0CA271B3"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5D24A2FC"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RIIO1 Legacy Items</w:t>
            </w:r>
          </w:p>
        </w:tc>
        <w:tc>
          <w:tcPr>
            <w:tcW w:w="968" w:type="dxa"/>
            <w:tcBorders>
              <w:top w:val="nil"/>
              <w:left w:val="nil"/>
              <w:bottom w:val="single" w:sz="4" w:space="0" w:color="auto"/>
              <w:right w:val="single" w:sz="4" w:space="0" w:color="auto"/>
            </w:tcBorders>
            <w:shd w:val="clear" w:color="auto" w:fill="auto"/>
            <w:noWrap/>
            <w:vAlign w:val="bottom"/>
          </w:tcPr>
          <w:p w14:paraId="618D8133" w14:textId="296FA7E4" w:rsidR="0034513D" w:rsidRPr="005B4E9B" w:rsidRDefault="0034513D" w:rsidP="0034513D">
            <w:pPr>
              <w:spacing w:after="0"/>
              <w:jc w:val="right"/>
              <w:rPr>
                <w:rFonts w:ascii="Calibri" w:hAnsi="Calibri"/>
                <w:color w:val="000000"/>
                <w:sz w:val="22"/>
                <w:szCs w:val="22"/>
                <w:lang w:val="en-US"/>
              </w:rPr>
            </w:pPr>
          </w:p>
        </w:tc>
      </w:tr>
      <w:tr w:rsidR="0034513D" w14:paraId="7A09D0DB"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4EF09048"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Connections Adj.</w:t>
            </w:r>
          </w:p>
        </w:tc>
        <w:tc>
          <w:tcPr>
            <w:tcW w:w="968" w:type="dxa"/>
            <w:tcBorders>
              <w:top w:val="nil"/>
              <w:left w:val="nil"/>
              <w:bottom w:val="single" w:sz="4" w:space="0" w:color="auto"/>
              <w:right w:val="single" w:sz="4" w:space="0" w:color="auto"/>
            </w:tcBorders>
            <w:shd w:val="clear" w:color="auto" w:fill="auto"/>
            <w:noWrap/>
            <w:vAlign w:val="bottom"/>
          </w:tcPr>
          <w:p w14:paraId="7DDBF318" w14:textId="1649D4A6" w:rsidR="0034513D" w:rsidRPr="005B4E9B" w:rsidRDefault="0034513D" w:rsidP="0034513D">
            <w:pPr>
              <w:spacing w:after="0"/>
              <w:jc w:val="right"/>
              <w:rPr>
                <w:rFonts w:ascii="Calibri" w:hAnsi="Calibri"/>
                <w:color w:val="000000"/>
                <w:sz w:val="22"/>
                <w:szCs w:val="22"/>
                <w:lang w:val="en-US"/>
              </w:rPr>
            </w:pPr>
          </w:p>
        </w:tc>
      </w:tr>
      <w:tr w:rsidR="0034513D" w14:paraId="5477B61B"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659E6C8C" w14:textId="77777777" w:rsidR="0034513D" w:rsidRPr="005B4E9B" w:rsidRDefault="0034513D" w:rsidP="0034513D">
            <w:pPr>
              <w:spacing w:after="0"/>
              <w:rPr>
                <w:rFonts w:ascii="Calibri" w:hAnsi="Calibri"/>
                <w:color w:val="000000"/>
                <w:sz w:val="22"/>
                <w:szCs w:val="22"/>
                <w:lang w:val="en-US"/>
              </w:rPr>
            </w:pPr>
            <w:r w:rsidRPr="005B4E9B">
              <w:rPr>
                <w:rFonts w:ascii="Calibri" w:hAnsi="Calibri"/>
                <w:color w:val="000000"/>
                <w:sz w:val="22"/>
                <w:szCs w:val="22"/>
                <w:lang w:val="en-US"/>
              </w:rPr>
              <w:t>Bad Debt</w:t>
            </w:r>
          </w:p>
        </w:tc>
        <w:tc>
          <w:tcPr>
            <w:tcW w:w="968" w:type="dxa"/>
            <w:tcBorders>
              <w:top w:val="nil"/>
              <w:left w:val="nil"/>
              <w:bottom w:val="single" w:sz="4" w:space="0" w:color="auto"/>
              <w:right w:val="single" w:sz="4" w:space="0" w:color="auto"/>
            </w:tcBorders>
            <w:shd w:val="clear" w:color="auto" w:fill="auto"/>
            <w:noWrap/>
            <w:vAlign w:val="bottom"/>
          </w:tcPr>
          <w:p w14:paraId="09B734F8" w14:textId="5002CB9B" w:rsidR="0034513D" w:rsidRPr="005B4E9B" w:rsidRDefault="0034513D" w:rsidP="0034513D">
            <w:pPr>
              <w:spacing w:after="0"/>
              <w:jc w:val="right"/>
              <w:rPr>
                <w:rFonts w:ascii="Calibri" w:hAnsi="Calibri"/>
                <w:color w:val="000000"/>
                <w:sz w:val="22"/>
                <w:szCs w:val="22"/>
                <w:lang w:val="en-US"/>
              </w:rPr>
            </w:pPr>
          </w:p>
        </w:tc>
      </w:tr>
      <w:tr w:rsidR="0034513D" w14:paraId="7678246D"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0F920380" w14:textId="77777777" w:rsidR="0034513D" w:rsidRPr="005B4E9B" w:rsidRDefault="0034513D" w:rsidP="0034513D">
            <w:pPr>
              <w:spacing w:after="0"/>
              <w:rPr>
                <w:rFonts w:ascii="Calibri" w:hAnsi="Calibri"/>
                <w:color w:val="000000"/>
                <w:sz w:val="22"/>
                <w:szCs w:val="22"/>
                <w:lang w:val="en-US"/>
              </w:rPr>
            </w:pPr>
            <w:r w:rsidRPr="5F942E99">
              <w:rPr>
                <w:rFonts w:ascii="Calibri" w:hAnsi="Calibri"/>
                <w:color w:val="000000" w:themeColor="text1"/>
                <w:sz w:val="22"/>
                <w:szCs w:val="22"/>
                <w:lang w:val="en-US"/>
              </w:rPr>
              <w:t>ESO Pass Through</w:t>
            </w:r>
          </w:p>
        </w:tc>
        <w:tc>
          <w:tcPr>
            <w:tcW w:w="968" w:type="dxa"/>
            <w:tcBorders>
              <w:top w:val="nil"/>
              <w:left w:val="nil"/>
              <w:bottom w:val="single" w:sz="4" w:space="0" w:color="auto"/>
              <w:right w:val="single" w:sz="4" w:space="0" w:color="auto"/>
            </w:tcBorders>
            <w:shd w:val="clear" w:color="auto" w:fill="auto"/>
            <w:noWrap/>
            <w:vAlign w:val="bottom"/>
          </w:tcPr>
          <w:p w14:paraId="6F9D093C" w14:textId="427CFD00" w:rsidR="0034513D" w:rsidRPr="005B4E9B" w:rsidRDefault="0034513D" w:rsidP="0034513D">
            <w:pPr>
              <w:spacing w:after="0"/>
              <w:jc w:val="right"/>
              <w:rPr>
                <w:rFonts w:ascii="Calibri" w:hAnsi="Calibri"/>
                <w:color w:val="000000"/>
                <w:sz w:val="22"/>
                <w:szCs w:val="22"/>
                <w:lang w:val="en-US"/>
              </w:rPr>
            </w:pPr>
          </w:p>
        </w:tc>
      </w:tr>
      <w:tr w:rsidR="0034513D" w14:paraId="008801B6" w14:textId="77777777" w:rsidTr="5F942E99">
        <w:trPr>
          <w:trHeight w:val="256"/>
        </w:trPr>
        <w:tc>
          <w:tcPr>
            <w:tcW w:w="2174" w:type="dxa"/>
            <w:tcBorders>
              <w:top w:val="nil"/>
              <w:left w:val="single" w:sz="4" w:space="0" w:color="auto"/>
              <w:bottom w:val="single" w:sz="4" w:space="0" w:color="auto"/>
              <w:right w:val="single" w:sz="4" w:space="0" w:color="auto"/>
            </w:tcBorders>
            <w:shd w:val="clear" w:color="auto" w:fill="auto"/>
            <w:vAlign w:val="bottom"/>
          </w:tcPr>
          <w:p w14:paraId="7A1A5D82" w14:textId="77777777" w:rsidR="0034513D" w:rsidRPr="005B4E9B" w:rsidRDefault="0034513D" w:rsidP="0034513D">
            <w:pPr>
              <w:spacing w:after="0"/>
              <w:rPr>
                <w:rFonts w:ascii="Calibri" w:hAnsi="Calibri"/>
                <w:color w:val="000000"/>
                <w:sz w:val="22"/>
                <w:szCs w:val="22"/>
                <w:lang w:val="en-US"/>
              </w:rPr>
            </w:pPr>
          </w:p>
        </w:tc>
        <w:tc>
          <w:tcPr>
            <w:tcW w:w="968" w:type="dxa"/>
            <w:tcBorders>
              <w:top w:val="nil"/>
              <w:left w:val="nil"/>
              <w:bottom w:val="single" w:sz="4" w:space="0" w:color="auto"/>
              <w:right w:val="single" w:sz="4" w:space="0" w:color="auto"/>
            </w:tcBorders>
            <w:shd w:val="clear" w:color="auto" w:fill="auto"/>
            <w:noWrap/>
            <w:vAlign w:val="bottom"/>
          </w:tcPr>
          <w:p w14:paraId="6082446D" w14:textId="77777777" w:rsidR="0034513D" w:rsidRPr="005B4E9B" w:rsidRDefault="0034513D" w:rsidP="0034513D">
            <w:pPr>
              <w:spacing w:after="0"/>
              <w:jc w:val="right"/>
              <w:rPr>
                <w:rFonts w:ascii="Calibri" w:hAnsi="Calibri"/>
                <w:color w:val="000000"/>
                <w:sz w:val="22"/>
                <w:szCs w:val="22"/>
                <w:lang w:val="en-US"/>
              </w:rPr>
            </w:pPr>
          </w:p>
        </w:tc>
      </w:tr>
      <w:tr w:rsidR="0034513D" w14:paraId="6C42CA51" w14:textId="77777777" w:rsidTr="5F942E99">
        <w:trPr>
          <w:trHeight w:val="256"/>
        </w:trPr>
        <w:tc>
          <w:tcPr>
            <w:tcW w:w="2174" w:type="dxa"/>
            <w:tcBorders>
              <w:top w:val="single" w:sz="4" w:space="0" w:color="auto"/>
              <w:left w:val="single" w:sz="4" w:space="0" w:color="auto"/>
              <w:bottom w:val="single" w:sz="4" w:space="0" w:color="auto"/>
              <w:right w:val="single" w:sz="4" w:space="0" w:color="auto"/>
            </w:tcBorders>
            <w:shd w:val="clear" w:color="auto" w:fill="FFC000" w:themeFill="accent4"/>
            <w:noWrap/>
            <w:vAlign w:val="bottom"/>
          </w:tcPr>
          <w:p w14:paraId="7CB65D1C" w14:textId="77777777" w:rsidR="0034513D" w:rsidRPr="005B4E9B" w:rsidRDefault="0034513D" w:rsidP="0034513D">
            <w:pPr>
              <w:spacing w:after="0"/>
              <w:rPr>
                <w:rFonts w:ascii="Calibri" w:hAnsi="Calibri"/>
                <w:b/>
                <w:bCs/>
                <w:color w:val="000000"/>
                <w:sz w:val="22"/>
                <w:szCs w:val="22"/>
                <w:lang w:val="en-US"/>
              </w:rPr>
            </w:pPr>
            <w:r w:rsidRPr="005B4E9B">
              <w:rPr>
                <w:rFonts w:ascii="Calibri" w:hAnsi="Calibri"/>
                <w:b/>
                <w:bCs/>
                <w:color w:val="000000"/>
                <w:sz w:val="22"/>
                <w:szCs w:val="22"/>
                <w:lang w:val="en-US"/>
              </w:rPr>
              <w:t xml:space="preserve">Total </w:t>
            </w:r>
          </w:p>
        </w:tc>
        <w:tc>
          <w:tcPr>
            <w:tcW w:w="968" w:type="dxa"/>
            <w:tcBorders>
              <w:top w:val="single" w:sz="4" w:space="0" w:color="auto"/>
              <w:left w:val="nil"/>
              <w:bottom w:val="single" w:sz="4" w:space="0" w:color="auto"/>
              <w:right w:val="single" w:sz="4" w:space="0" w:color="auto"/>
            </w:tcBorders>
            <w:shd w:val="clear" w:color="auto" w:fill="FFC000" w:themeFill="accent4"/>
            <w:noWrap/>
            <w:vAlign w:val="bottom"/>
          </w:tcPr>
          <w:p w14:paraId="7B1EEBA3" w14:textId="7DA0689A" w:rsidR="0034513D" w:rsidRPr="005B4E9B" w:rsidRDefault="0034513D" w:rsidP="0034513D">
            <w:pPr>
              <w:spacing w:after="0"/>
              <w:jc w:val="right"/>
              <w:rPr>
                <w:rFonts w:ascii="Calibri" w:hAnsi="Calibri"/>
                <w:b/>
                <w:bCs/>
                <w:color w:val="000000"/>
                <w:sz w:val="22"/>
                <w:szCs w:val="22"/>
                <w:lang w:val="en-US"/>
              </w:rPr>
            </w:pPr>
          </w:p>
        </w:tc>
      </w:tr>
      <w:bookmarkEnd w:id="10"/>
    </w:tbl>
    <w:p w14:paraId="0E52C48A" w14:textId="0BDF76D5" w:rsidR="0034513D" w:rsidRPr="005B4E9B" w:rsidRDefault="0034513D" w:rsidP="0034513D">
      <w:pPr>
        <w:spacing w:line="360" w:lineRule="auto"/>
        <w:rPr>
          <w:rFonts w:ascii="Helvetica Neue LT Pro 55 Roman" w:eastAsia="Arial" w:hAnsi="Helvetica Neue LT Pro 55 Roman"/>
          <w:b/>
          <w:color w:val="636462"/>
        </w:rPr>
      </w:pPr>
    </w:p>
    <w:p w14:paraId="05D8088A" w14:textId="6B6178FD" w:rsidR="0034513D" w:rsidRPr="005B4E9B" w:rsidRDefault="0034513D" w:rsidP="0034513D">
      <w:pPr>
        <w:jc w:val="both"/>
        <w:rPr>
          <w:rFonts w:ascii="Helvetica Neue LT Pro 55 Roman" w:eastAsia="Arial" w:hAnsi="Helvetica Neue LT Pro 55 Roman"/>
          <w:color w:val="636462"/>
          <w:sz w:val="22"/>
          <w:szCs w:val="22"/>
        </w:rPr>
      </w:pPr>
    </w:p>
    <w:p w14:paraId="77C070E0" w14:textId="77777777" w:rsidR="0034513D" w:rsidRPr="005B4E9B" w:rsidRDefault="0034513D" w:rsidP="0034513D">
      <w:pPr>
        <w:jc w:val="both"/>
        <w:rPr>
          <w:rFonts w:ascii="Helvetica Neue LT Pro 55 Roman" w:eastAsia="Arial" w:hAnsi="Helvetica Neue LT Pro 55 Roman"/>
          <w:color w:val="636462"/>
          <w:sz w:val="22"/>
          <w:szCs w:val="22"/>
        </w:rPr>
      </w:pPr>
    </w:p>
    <w:p w14:paraId="7FB1EFA7" w14:textId="77777777" w:rsidR="00FF225F" w:rsidRDefault="00FF225F" w:rsidP="0034513D">
      <w:pPr>
        <w:jc w:val="both"/>
        <w:rPr>
          <w:rFonts w:ascii="Helvetica Neue LT Pro 55 Roman" w:eastAsia="Arial" w:hAnsi="Helvetica Neue LT Pro 55 Roman"/>
          <w:color w:val="636462"/>
          <w:sz w:val="22"/>
          <w:szCs w:val="22"/>
        </w:rPr>
        <w:sectPr w:rsidR="00FF225F" w:rsidSect="00FF225F">
          <w:pgSz w:w="11907" w:h="16839" w:code="9"/>
          <w:pgMar w:top="1440" w:right="1797" w:bottom="1440" w:left="1276" w:header="709" w:footer="709" w:gutter="0"/>
          <w:cols w:space="708"/>
          <w:docGrid w:linePitch="360"/>
        </w:sectPr>
      </w:pPr>
    </w:p>
    <w:p w14:paraId="3F428D32" w14:textId="326105D3" w:rsidR="0085732A" w:rsidRDefault="0059608B" w:rsidP="0085732A">
      <w:pPr>
        <w:rPr>
          <w:b/>
          <w:bCs/>
          <w:i/>
          <w:iCs/>
          <w:sz w:val="28"/>
        </w:rPr>
      </w:pPr>
      <w:r w:rsidRPr="0059608B">
        <w:rPr>
          <w:b/>
          <w:bCs/>
          <w:i/>
          <w:iCs/>
          <w:sz w:val="28"/>
        </w:rPr>
        <w:lastRenderedPageBreak/>
        <w:t>Appendix E – Monthly Data Flow Table</w:t>
      </w:r>
      <w:r w:rsidR="008A22A2">
        <w:rPr>
          <w:b/>
          <w:bCs/>
          <w:i/>
          <w:iCs/>
          <w:sz w:val="28"/>
        </w:rPr>
        <w:t xml:space="preserve"> – </w:t>
      </w:r>
      <w:r w:rsidR="003D1805">
        <w:rPr>
          <w:b/>
          <w:bCs/>
          <w:i/>
          <w:iCs/>
          <w:sz w:val="28"/>
        </w:rPr>
        <w:t>The Company</w:t>
      </w:r>
      <w:r w:rsidR="00684B7C">
        <w:rPr>
          <w:b/>
          <w:bCs/>
          <w:i/>
          <w:iCs/>
          <w:sz w:val="28"/>
        </w:rPr>
        <w:t xml:space="preserve"> and</w:t>
      </w:r>
      <w:r w:rsidR="008A22A2">
        <w:rPr>
          <w:b/>
          <w:bCs/>
          <w:i/>
          <w:iCs/>
          <w:sz w:val="28"/>
        </w:rPr>
        <w:t xml:space="preserve"> </w:t>
      </w:r>
      <w:r w:rsidR="00684B7C">
        <w:rPr>
          <w:b/>
          <w:bCs/>
          <w:i/>
          <w:iCs/>
          <w:sz w:val="28"/>
        </w:rPr>
        <w:t>Onshore TO Interactions</w:t>
      </w:r>
    </w:p>
    <w:tbl>
      <w:tblPr>
        <w:tblW w:w="14723" w:type="dxa"/>
        <w:tblInd w:w="-436" w:type="dxa"/>
        <w:tblLook w:val="04A0" w:firstRow="1" w:lastRow="0" w:firstColumn="1" w:lastColumn="0" w:noHBand="0" w:noVBand="1"/>
      </w:tblPr>
      <w:tblGrid>
        <w:gridCol w:w="1203"/>
        <w:gridCol w:w="2439"/>
        <w:gridCol w:w="1487"/>
        <w:gridCol w:w="9932"/>
      </w:tblGrid>
      <w:tr w:rsidR="009F7E19" w:rsidRPr="00553BE7" w14:paraId="6235BA65" w14:textId="77777777" w:rsidTr="00CE371F">
        <w:trPr>
          <w:cantSplit/>
          <w:trHeight w:val="572"/>
          <w:tblHeader/>
        </w:trPr>
        <w:tc>
          <w:tcPr>
            <w:tcW w:w="865" w:type="dxa"/>
            <w:tcBorders>
              <w:top w:val="single" w:sz="8" w:space="0" w:color="auto"/>
              <w:left w:val="single" w:sz="8" w:space="0" w:color="auto"/>
              <w:bottom w:val="single" w:sz="4" w:space="0" w:color="auto"/>
              <w:right w:val="single" w:sz="8" w:space="0" w:color="auto"/>
            </w:tcBorders>
            <w:shd w:val="clear" w:color="auto" w:fill="D9E1F2"/>
            <w:noWrap/>
            <w:vAlign w:val="center"/>
            <w:hideMark/>
          </w:tcPr>
          <w:p w14:paraId="23738A1C"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Month</w:t>
            </w:r>
          </w:p>
        </w:tc>
        <w:tc>
          <w:tcPr>
            <w:tcW w:w="2439" w:type="dxa"/>
            <w:tcBorders>
              <w:top w:val="single" w:sz="8" w:space="0" w:color="auto"/>
              <w:left w:val="nil"/>
              <w:bottom w:val="single" w:sz="4" w:space="0" w:color="auto"/>
              <w:right w:val="single" w:sz="8" w:space="0" w:color="auto"/>
            </w:tcBorders>
            <w:shd w:val="clear" w:color="auto" w:fill="D9E1F2"/>
            <w:noWrap/>
            <w:vAlign w:val="center"/>
            <w:hideMark/>
          </w:tcPr>
          <w:p w14:paraId="228616A3"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Charging Event</w:t>
            </w:r>
          </w:p>
        </w:tc>
        <w:tc>
          <w:tcPr>
            <w:tcW w:w="1487" w:type="dxa"/>
            <w:tcBorders>
              <w:top w:val="single" w:sz="8" w:space="0" w:color="auto"/>
              <w:left w:val="nil"/>
              <w:bottom w:val="single" w:sz="4" w:space="0" w:color="auto"/>
              <w:right w:val="single" w:sz="8" w:space="0" w:color="auto"/>
            </w:tcBorders>
            <w:shd w:val="clear" w:color="auto" w:fill="D9E1F2"/>
            <w:noWrap/>
            <w:vAlign w:val="center"/>
            <w:hideMark/>
          </w:tcPr>
          <w:p w14:paraId="0D1F231D"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Data Exchange - Date</w:t>
            </w:r>
          </w:p>
        </w:tc>
        <w:tc>
          <w:tcPr>
            <w:tcW w:w="9932" w:type="dxa"/>
            <w:tcBorders>
              <w:top w:val="single" w:sz="8" w:space="0" w:color="auto"/>
              <w:left w:val="nil"/>
              <w:bottom w:val="single" w:sz="4" w:space="0" w:color="auto"/>
              <w:right w:val="single" w:sz="8" w:space="0" w:color="auto"/>
            </w:tcBorders>
            <w:shd w:val="clear" w:color="auto" w:fill="D9E1F2"/>
            <w:noWrap/>
            <w:vAlign w:val="center"/>
            <w:hideMark/>
          </w:tcPr>
          <w:p w14:paraId="7E92D657" w14:textId="77777777" w:rsidR="00553BE7" w:rsidRPr="00553BE7" w:rsidRDefault="00553BE7" w:rsidP="00553BE7">
            <w:pPr>
              <w:spacing w:after="0"/>
              <w:jc w:val="center"/>
              <w:rPr>
                <w:rFonts w:ascii="Calibri" w:hAnsi="Calibri" w:cs="Calibri"/>
                <w:b/>
                <w:bCs/>
                <w:color w:val="000000"/>
                <w:sz w:val="24"/>
                <w:szCs w:val="24"/>
                <w:lang w:eastAsia="en-GB"/>
              </w:rPr>
            </w:pPr>
            <w:r w:rsidRPr="00553BE7">
              <w:rPr>
                <w:rFonts w:ascii="Calibri" w:hAnsi="Calibri" w:cs="Calibri"/>
                <w:b/>
                <w:bCs/>
                <w:color w:val="000000"/>
                <w:sz w:val="24"/>
                <w:szCs w:val="24"/>
                <w:lang w:eastAsia="en-GB"/>
              </w:rPr>
              <w:t>Data Exchange - Detail</w:t>
            </w:r>
          </w:p>
        </w:tc>
      </w:tr>
      <w:tr w:rsidR="00553BE7" w:rsidRPr="00553BE7" w14:paraId="06132B64"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C9905"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April</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736F9" w14:textId="3C1B2CEB"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Commencement of charges for new </w:t>
            </w:r>
            <w:r w:rsidR="00B4645C">
              <w:rPr>
                <w:rFonts w:ascii="Calibri" w:hAnsi="Calibri" w:cs="Calibri"/>
                <w:color w:val="000000"/>
                <w:sz w:val="22"/>
                <w:szCs w:val="22"/>
                <w:lang w:eastAsia="en-GB"/>
              </w:rPr>
              <w:t>Financial Year</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A94C65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88A20A5" w14:textId="4F29303D"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w:t>
            </w:r>
          </w:p>
        </w:tc>
      </w:tr>
      <w:tr w:rsidR="00553BE7" w:rsidRPr="00553BE7" w14:paraId="645C7FA3"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8745FD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C892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17667C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678D3A8" w14:textId="7A2C8406"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provide Quarterly Revenue Forecast Report</w:t>
            </w:r>
          </w:p>
        </w:tc>
      </w:tr>
      <w:tr w:rsidR="00553BE7" w:rsidRPr="00553BE7" w14:paraId="24F36F2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B99857A"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27D6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3B28BD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3ABE815" w14:textId="18D1E1A7"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for the monthly payment</w:t>
            </w:r>
          </w:p>
        </w:tc>
      </w:tr>
      <w:tr w:rsidR="00553BE7" w:rsidRPr="00553BE7" w14:paraId="30FB7AC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9FD13CD"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D5C0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8EFD64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3FD2183" w14:textId="46CA86BB"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for the monthly payment </w:t>
            </w:r>
          </w:p>
        </w:tc>
      </w:tr>
      <w:tr w:rsidR="00553BE7" w:rsidRPr="00553BE7" w14:paraId="6FC154F0" w14:textId="77777777" w:rsidTr="00CE371F">
        <w:trPr>
          <w:cantSplit/>
          <w:trHeight w:val="316"/>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AA101A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823D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2143C0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D4FF6F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Final year-end report (includes final Generation reconciliation and indicative Demand Reconciliation forecast)</w:t>
            </w:r>
          </w:p>
        </w:tc>
      </w:tr>
      <w:tr w:rsidR="00553BE7" w:rsidRPr="00553BE7" w14:paraId="099FE126"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46FC6"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May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0F10B" w14:textId="34A30E1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Generation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D4C255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D413520" w14:textId="629F7D36"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w:t>
            </w:r>
            <w:r w:rsidR="008C6D53">
              <w:rPr>
                <w:rFonts w:ascii="Calibri" w:hAnsi="Calibri" w:cs="Calibri"/>
                <w:color w:val="000000"/>
                <w:sz w:val="22"/>
                <w:szCs w:val="22"/>
                <w:lang w:eastAsia="en-GB"/>
              </w:rPr>
              <w:t xml:space="preserve"> to </w:t>
            </w:r>
            <w:r w:rsidR="001A6FC4">
              <w:rPr>
                <w:rFonts w:ascii="Calibri" w:hAnsi="Calibri" w:cs="Calibri"/>
                <w:color w:val="000000"/>
                <w:sz w:val="22"/>
                <w:szCs w:val="22"/>
                <w:lang w:eastAsia="en-GB"/>
              </w:rPr>
              <w:t>Onshore TO</w:t>
            </w:r>
            <w:r w:rsidR="008C6D53">
              <w:rPr>
                <w:rFonts w:ascii="Calibri" w:hAnsi="Calibri" w:cs="Calibri"/>
                <w:color w:val="000000"/>
                <w:sz w:val="22"/>
                <w:szCs w:val="22"/>
                <w:lang w:eastAsia="en-GB"/>
              </w:rPr>
              <w:t>s</w:t>
            </w:r>
            <w:r w:rsidR="00952E5C">
              <w:rPr>
                <w:rFonts w:ascii="Calibri" w:hAnsi="Calibri" w:cs="Calibri"/>
                <w:color w:val="000000"/>
                <w:sz w:val="22"/>
                <w:szCs w:val="22"/>
                <w:lang w:eastAsia="en-GB"/>
              </w:rPr>
              <w:t xml:space="preserve"> </w:t>
            </w:r>
            <w:r w:rsidR="00952E5C" w:rsidRPr="00553BE7">
              <w:rPr>
                <w:rFonts w:ascii="Calibri" w:hAnsi="Calibri" w:cs="Calibri"/>
                <w:color w:val="000000"/>
                <w:sz w:val="22"/>
                <w:szCs w:val="22"/>
                <w:lang w:eastAsia="en-GB"/>
              </w:rPr>
              <w:t>(includes monthly report)</w:t>
            </w:r>
            <w:r w:rsidR="00553BE7" w:rsidRPr="00553BE7">
              <w:rPr>
                <w:rFonts w:ascii="Calibri" w:hAnsi="Calibri" w:cs="Calibri"/>
                <w:color w:val="000000"/>
                <w:sz w:val="22"/>
                <w:szCs w:val="22"/>
                <w:lang w:eastAsia="en-GB"/>
              </w:rPr>
              <w:t xml:space="preserve"> </w:t>
            </w:r>
            <w:r w:rsidR="00A71952">
              <w:rPr>
                <w:rFonts w:ascii="Calibri" w:hAnsi="Calibri" w:cs="Calibri"/>
                <w:color w:val="000000"/>
                <w:sz w:val="22"/>
                <w:szCs w:val="22"/>
                <w:lang w:eastAsia="en-GB"/>
              </w:rPr>
              <w:t>and</w:t>
            </w:r>
            <w:r w:rsidR="00553BE7" w:rsidRPr="00553BE7">
              <w:rPr>
                <w:rFonts w:ascii="Calibri" w:hAnsi="Calibri" w:cs="Calibri"/>
                <w:color w:val="000000"/>
                <w:sz w:val="22"/>
                <w:szCs w:val="22"/>
                <w:lang w:eastAsia="en-GB"/>
              </w:rPr>
              <w:t xml:space="preserve"> </w:t>
            </w:r>
            <w:r w:rsidR="00A71952">
              <w:rPr>
                <w:rFonts w:ascii="Calibri" w:hAnsi="Calibri" w:cs="Calibri"/>
                <w:color w:val="000000"/>
                <w:sz w:val="22"/>
                <w:szCs w:val="22"/>
                <w:lang w:eastAsia="en-GB"/>
              </w:rPr>
              <w:t>amount</w:t>
            </w:r>
            <w:r w:rsidR="00D22A3D">
              <w:rPr>
                <w:rFonts w:ascii="Calibri" w:hAnsi="Calibri" w:cs="Calibri"/>
                <w:color w:val="000000"/>
                <w:sz w:val="22"/>
                <w:szCs w:val="22"/>
                <w:lang w:eastAsia="en-GB"/>
              </w:rPr>
              <w:t xml:space="preserve"> </w:t>
            </w:r>
            <w:r w:rsidR="00B234BB">
              <w:rPr>
                <w:rFonts w:ascii="Calibri" w:hAnsi="Calibri" w:cs="Calibri"/>
                <w:color w:val="000000"/>
                <w:sz w:val="22"/>
                <w:szCs w:val="22"/>
                <w:lang w:eastAsia="en-GB"/>
              </w:rPr>
              <w:t>payable/receivable</w:t>
            </w:r>
            <w:r w:rsidR="00553BE7" w:rsidRPr="00553BE7">
              <w:rPr>
                <w:rFonts w:ascii="Calibri" w:hAnsi="Calibri" w:cs="Calibri"/>
                <w:color w:val="000000"/>
                <w:sz w:val="22"/>
                <w:szCs w:val="22"/>
                <w:lang w:eastAsia="en-GB"/>
              </w:rPr>
              <w:t xml:space="preserve"> </w:t>
            </w:r>
            <w:r w:rsidR="00D22A3D">
              <w:rPr>
                <w:rFonts w:ascii="Calibri" w:hAnsi="Calibri" w:cs="Calibri"/>
                <w:color w:val="000000"/>
                <w:sz w:val="22"/>
                <w:szCs w:val="22"/>
                <w:lang w:eastAsia="en-GB"/>
              </w:rPr>
              <w:t>to reconcile</w:t>
            </w:r>
            <w:r w:rsidR="006368EF">
              <w:rPr>
                <w:rFonts w:ascii="Calibri" w:hAnsi="Calibri" w:cs="Calibri"/>
                <w:color w:val="000000"/>
                <w:sz w:val="22"/>
                <w:szCs w:val="22"/>
                <w:lang w:eastAsia="en-GB"/>
              </w:rPr>
              <w:t xml:space="preserve"> Generation </w:t>
            </w:r>
            <w:r w:rsidR="00B4645C">
              <w:rPr>
                <w:rFonts w:ascii="Calibri" w:hAnsi="Calibri" w:cs="Calibri"/>
                <w:color w:val="000000"/>
                <w:sz w:val="22"/>
                <w:szCs w:val="22"/>
                <w:lang w:eastAsia="en-GB"/>
              </w:rPr>
              <w:t>Financial Year</w:t>
            </w:r>
            <w:r w:rsidR="006368EF">
              <w:rPr>
                <w:rFonts w:ascii="Calibri" w:hAnsi="Calibri" w:cs="Calibri"/>
                <w:color w:val="000000"/>
                <w:sz w:val="22"/>
                <w:szCs w:val="22"/>
                <w:lang w:eastAsia="en-GB"/>
              </w:rPr>
              <w:t xml:space="preserve"> </w:t>
            </w:r>
            <w:r w:rsidR="00553BE7" w:rsidRPr="00553BE7">
              <w:rPr>
                <w:rFonts w:ascii="Calibri" w:hAnsi="Calibri" w:cs="Calibri"/>
                <w:color w:val="000000"/>
                <w:sz w:val="22"/>
                <w:szCs w:val="22"/>
                <w:lang w:eastAsia="en-GB"/>
              </w:rPr>
              <w:t xml:space="preserve">Y-1 </w:t>
            </w:r>
          </w:p>
        </w:tc>
      </w:tr>
      <w:tr w:rsidR="00553BE7" w:rsidRPr="00553BE7" w14:paraId="7B2926D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58D1E1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7FD1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044758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D5D9BA7" w14:textId="1B93732F"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reconcile Generation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1448016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4C2EEE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3D8C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CB0217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BFF82C0" w14:textId="02B6A181"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for the monthly payment</w:t>
            </w:r>
          </w:p>
        </w:tc>
      </w:tr>
      <w:tr w:rsidR="00553BE7" w:rsidRPr="00553BE7" w14:paraId="5CABBFD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969A302"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F431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DEA2F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4200D52" w14:textId="335E73A8"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for the monthly payment </w:t>
            </w:r>
          </w:p>
        </w:tc>
      </w:tr>
      <w:tr w:rsidR="00553BE7" w:rsidRPr="00553BE7" w14:paraId="1B8715FC"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3EC0FD2"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7CE4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C2104E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9C52771" w14:textId="4987CACD"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or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completes payment of invoice/credit to reconcile Generation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5864A81F"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86328C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152E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57F1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End of May</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99137" w14:textId="797BF1FC"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provide Assurance statement for SOX controls &amp; billing activities occurred in Y-1, incl</w:t>
            </w:r>
            <w:r w:rsidR="001C18E0">
              <w:rPr>
                <w:rFonts w:ascii="Calibri" w:hAnsi="Calibri" w:cs="Calibri"/>
                <w:color w:val="000000"/>
                <w:sz w:val="22"/>
                <w:szCs w:val="22"/>
                <w:lang w:eastAsia="en-GB"/>
              </w:rPr>
              <w:t>uding</w:t>
            </w:r>
            <w:r w:rsidR="00553BE7" w:rsidRPr="00553BE7">
              <w:rPr>
                <w:rFonts w:ascii="Calibri" w:hAnsi="Calibri" w:cs="Calibri"/>
                <w:color w:val="000000"/>
                <w:sz w:val="22"/>
                <w:szCs w:val="22"/>
                <w:lang w:eastAsia="en-GB"/>
              </w:rPr>
              <w:t xml:space="preserve"> gen</w:t>
            </w:r>
            <w:r w:rsidR="001C18E0">
              <w:rPr>
                <w:rFonts w:ascii="Calibri" w:hAnsi="Calibri" w:cs="Calibri"/>
                <w:color w:val="000000"/>
                <w:sz w:val="22"/>
                <w:szCs w:val="22"/>
                <w:lang w:eastAsia="en-GB"/>
              </w:rPr>
              <w:t>eration</w:t>
            </w:r>
            <w:r w:rsidR="00553BE7" w:rsidRPr="00553BE7">
              <w:rPr>
                <w:rFonts w:ascii="Calibri" w:hAnsi="Calibri" w:cs="Calibri"/>
                <w:color w:val="000000"/>
                <w:sz w:val="22"/>
                <w:szCs w:val="22"/>
                <w:lang w:eastAsia="en-GB"/>
              </w:rPr>
              <w:t xml:space="preserve"> recon</w:t>
            </w:r>
            <w:r w:rsidR="001C18E0">
              <w:rPr>
                <w:rFonts w:ascii="Calibri" w:hAnsi="Calibri" w:cs="Calibri"/>
                <w:color w:val="000000"/>
                <w:sz w:val="22"/>
                <w:szCs w:val="22"/>
                <w:lang w:eastAsia="en-GB"/>
              </w:rPr>
              <w:t>ciliation</w:t>
            </w:r>
          </w:p>
        </w:tc>
      </w:tr>
      <w:tr w:rsidR="00553BE7" w:rsidRPr="00553BE7" w14:paraId="6F727893"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28F7F"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June</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7CAA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F459E5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CD84240" w14:textId="22FF56BF"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w:t>
            </w:r>
          </w:p>
        </w:tc>
      </w:tr>
      <w:tr w:rsidR="00553BE7" w:rsidRPr="00553BE7" w14:paraId="200FA8D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5888BC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6116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0B66F4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D83FAD" w14:textId="38AF9D27"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553BE7" w:rsidRPr="00553BE7" w14:paraId="75B46CF8"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3CDF809"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12B4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AD599C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F7A6653" w14:textId="442CAABF"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553BE7" w:rsidRPr="00553BE7" w14:paraId="4905C15D" w14:textId="77777777" w:rsidTr="00CE371F">
        <w:trPr>
          <w:cantSplit/>
          <w:trHeight w:val="578"/>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558BC"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July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FAD7" w14:textId="3D6651D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Initial demand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148DC1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32FBA2B" w14:textId="009F4977"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 and amount payable</w:t>
            </w:r>
            <w:r w:rsidR="00514A18">
              <w:rPr>
                <w:rFonts w:ascii="Calibri" w:hAnsi="Calibri" w:cs="Calibri"/>
                <w:color w:val="000000"/>
                <w:sz w:val="22"/>
                <w:szCs w:val="22"/>
                <w:lang w:eastAsia="en-GB"/>
              </w:rPr>
              <w:t>/receivable</w:t>
            </w:r>
            <w:r w:rsidR="00553BE7" w:rsidRPr="00553BE7">
              <w:rPr>
                <w:rFonts w:ascii="Calibri" w:hAnsi="Calibri" w:cs="Calibri"/>
                <w:color w:val="000000"/>
                <w:sz w:val="22"/>
                <w:szCs w:val="22"/>
                <w:lang w:eastAsia="en-GB"/>
              </w:rPr>
              <w:t xml:space="preserve">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116454F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CD7DA0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46F8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C7430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E62DA7A" w14:textId="79D2192B"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provide Quarterly Revenue Forecast Report (to include demand reconciliation for</w:t>
            </w:r>
            <w:r w:rsidR="003F0C28">
              <w:rPr>
                <w:rFonts w:ascii="Calibri" w:hAnsi="Calibri" w:cs="Calibri"/>
                <w:color w:val="000000"/>
                <w:sz w:val="22"/>
                <w:szCs w:val="22"/>
                <w:lang w:eastAsia="en-GB"/>
              </w:rPr>
              <w:t xml:space="preserve"> Financial Year</w:t>
            </w:r>
            <w:r w:rsidR="00553BE7" w:rsidRPr="00553BE7">
              <w:rPr>
                <w:rFonts w:ascii="Calibri" w:hAnsi="Calibri" w:cs="Calibri"/>
                <w:color w:val="000000"/>
                <w:sz w:val="22"/>
                <w:szCs w:val="22"/>
                <w:lang w:eastAsia="en-GB"/>
              </w:rPr>
              <w:t xml:space="preserve"> Y-1)</w:t>
            </w:r>
          </w:p>
        </w:tc>
      </w:tr>
      <w:tr w:rsidR="00553BE7" w:rsidRPr="00553BE7" w14:paraId="5E4EDB15"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11D192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A72D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F55AA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BA2C43A" w14:textId="0C1C76A5"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for the monthly payment</w:t>
            </w:r>
          </w:p>
        </w:tc>
      </w:tr>
      <w:tr w:rsidR="00553BE7" w:rsidRPr="00553BE7" w14:paraId="48A9CAC6"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23791C5"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FDD9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F44344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6968CF1" w14:textId="3B0045E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65DA0A5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4D4E3E0"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6C8F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EC8753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B465FE7" w14:textId="1485631E"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for the monthly payment </w:t>
            </w:r>
          </w:p>
        </w:tc>
      </w:tr>
      <w:tr w:rsidR="00553BE7" w:rsidRPr="00553BE7" w14:paraId="2F88590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8CB9B3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FB27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3DDBA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71FF1B4" w14:textId="5C3826FA"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or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completes payment of invoice/credit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553BE7" w:rsidRPr="00553BE7" w14:paraId="4209489C"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1CCC958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F4B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214A"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1D87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553BE7" w:rsidRPr="00553BE7" w14:paraId="557FE5F7"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34F53"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August</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72E5F" w14:textId="713C1DAF"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publication of quarterly tariff update for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3AB8D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2D30BFD" w14:textId="2A4BACC0"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w:t>
            </w:r>
          </w:p>
        </w:tc>
      </w:tr>
      <w:tr w:rsidR="00553BE7" w:rsidRPr="00553BE7" w14:paraId="61E716C8"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6A614A4"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29E3C" w14:textId="657A62D1" w:rsidR="00553BE7" w:rsidRPr="00553BE7" w:rsidRDefault="00553BE7" w:rsidP="00553BE7">
            <w:pPr>
              <w:spacing w:after="0"/>
              <w:rPr>
                <w:rFonts w:ascii="Calibri" w:hAnsi="Calibri" w:cs="Calibri"/>
                <w:color w:val="000000"/>
                <w:sz w:val="22"/>
                <w:szCs w:val="22"/>
                <w:lang w:eastAsia="en-GB"/>
              </w:rPr>
            </w:pPr>
            <w:r w:rsidRPr="39CF6A66">
              <w:rPr>
                <w:rFonts w:ascii="Calibri" w:hAnsi="Calibri" w:cs="Calibri"/>
                <w:color w:val="000000" w:themeColor="text1"/>
                <w:sz w:val="22"/>
                <w:szCs w:val="22"/>
                <w:lang w:eastAsia="en-GB"/>
              </w:rPr>
              <w:t xml:space="preserve">Note - We publish the TNUoS Tariff forecast timetable by the end of January and it may be updated within a year. We will inform you of any changes ASAP.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42D48A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848F4E0" w14:textId="342F0410"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553BE7" w:rsidRPr="00553BE7" w14:paraId="6AB8A84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961D59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BE10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F04244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5th Business Day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4CF1939C" w14:textId="0ABBAA24"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requests </w:t>
            </w:r>
            <w:r w:rsidR="008E57ED">
              <w:rPr>
                <w:rFonts w:ascii="Calibri" w:hAnsi="Calibri" w:cs="Calibri"/>
                <w:color w:val="000000"/>
                <w:sz w:val="22"/>
                <w:szCs w:val="22"/>
                <w:lang w:eastAsia="en-GB"/>
              </w:rPr>
              <w:t xml:space="preserve">a </w:t>
            </w:r>
            <w:r w:rsidR="005C0EE9" w:rsidRPr="005829A2">
              <w:rPr>
                <w:rFonts w:ascii="Calibri" w:hAnsi="Calibri" w:cs="Calibri"/>
                <w:color w:val="000000"/>
                <w:sz w:val="22"/>
                <w:szCs w:val="22"/>
                <w:lang w:eastAsia="en-GB"/>
              </w:rPr>
              <w:t xml:space="preserve">forecast of General System Charges </w:t>
            </w:r>
            <w:r w:rsidR="00857C15">
              <w:rPr>
                <w:rFonts w:ascii="Calibri" w:hAnsi="Calibri" w:cs="Calibri"/>
                <w:color w:val="000000"/>
                <w:sz w:val="22"/>
                <w:szCs w:val="22"/>
                <w:lang w:eastAsia="en-GB"/>
              </w:rPr>
              <w:t xml:space="preserve">i.e. TO revenue </w:t>
            </w:r>
            <w:r w:rsidR="005C0EE9" w:rsidRPr="005829A2">
              <w:rPr>
                <w:rFonts w:ascii="Calibri" w:hAnsi="Calibri" w:cs="Calibri"/>
                <w:color w:val="000000"/>
                <w:sz w:val="22"/>
                <w:szCs w:val="22"/>
                <w:lang w:eastAsia="en-GB"/>
              </w:rPr>
              <w:t xml:space="preserve">for the </w:t>
            </w:r>
            <w:r w:rsidR="00B4645C" w:rsidRPr="005829A2">
              <w:rPr>
                <w:rFonts w:ascii="Calibri" w:hAnsi="Calibri" w:cs="Calibri"/>
                <w:color w:val="000000"/>
                <w:sz w:val="22"/>
                <w:szCs w:val="22"/>
                <w:lang w:eastAsia="en-GB"/>
              </w:rPr>
              <w:t>Financial Year</w:t>
            </w:r>
            <w:r w:rsidR="005C0EE9" w:rsidRPr="005829A2">
              <w:rPr>
                <w:rFonts w:ascii="Calibri" w:hAnsi="Calibri" w:cs="Calibri"/>
                <w:color w:val="000000"/>
                <w:sz w:val="22"/>
                <w:szCs w:val="22"/>
                <w:lang w:eastAsia="en-GB"/>
              </w:rPr>
              <w:t xml:space="preserve"> Y+1 and for the five years from </w:t>
            </w:r>
            <w:r w:rsidR="00B4645C" w:rsidRPr="005829A2">
              <w:rPr>
                <w:rFonts w:ascii="Calibri" w:hAnsi="Calibri" w:cs="Calibri"/>
                <w:color w:val="000000"/>
                <w:sz w:val="22"/>
                <w:szCs w:val="22"/>
                <w:lang w:eastAsia="en-GB"/>
              </w:rPr>
              <w:t>Financial Year</w:t>
            </w:r>
            <w:r w:rsidR="005C0EE9" w:rsidRPr="005829A2">
              <w:rPr>
                <w:rFonts w:ascii="Calibri" w:hAnsi="Calibri" w:cs="Calibri"/>
                <w:color w:val="000000"/>
                <w:sz w:val="22"/>
                <w:szCs w:val="22"/>
                <w:lang w:eastAsia="en-GB"/>
              </w:rPr>
              <w:t xml:space="preserve"> Y+2 onwards</w:t>
            </w:r>
          </w:p>
        </w:tc>
      </w:tr>
      <w:tr w:rsidR="00553BE7" w:rsidRPr="00553BE7" w14:paraId="3EE334DD"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91BA49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74DE4"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5C3ED6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87796DC" w14:textId="5C7ACFC3"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553BE7" w:rsidRPr="00553BE7" w14:paraId="36822D1F" w14:textId="77777777" w:rsidTr="00CE371F">
        <w:trPr>
          <w:cantSplit/>
          <w:trHeight w:val="578"/>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FCBF1"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September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FA53B" w14:textId="6E815DE1"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and TOs meet to review indicative tariff volume forecasts for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8A2A99D"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351DC6D" w14:textId="73FB6C1C"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w:t>
            </w:r>
          </w:p>
        </w:tc>
      </w:tr>
      <w:tr w:rsidR="00553BE7" w:rsidRPr="00553BE7" w14:paraId="345B609E"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B09CA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660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3D134A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BDD5039" w14:textId="0F6F5341"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553BE7" w:rsidRPr="00553BE7" w14:paraId="08842581"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09652EF"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863E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11C8C67"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F4300D8" w14:textId="3CD99970"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553BE7" w:rsidRPr="00553BE7" w14:paraId="27AD3815" w14:textId="77777777" w:rsidTr="00D034CC">
        <w:trPr>
          <w:cantSplit/>
          <w:trHeight w:val="590"/>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09F8C4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60F9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FB38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6D599"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Review meeting of TNUoS tariff forecasts incl. demand and generation charging base forecast &amp; historical analysis (based on August forecast)</w:t>
            </w:r>
          </w:p>
        </w:tc>
      </w:tr>
      <w:tr w:rsidR="00553BE7" w:rsidRPr="00553BE7" w14:paraId="433E506F"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D4DE1" w14:textId="77777777" w:rsidR="00553BE7"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October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78D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674E01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C596FD" w14:textId="02E039B4"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s (includes monthly report)</w:t>
            </w:r>
          </w:p>
        </w:tc>
      </w:tr>
      <w:tr w:rsidR="00553BE7" w:rsidRPr="00553BE7" w14:paraId="3BB3E4C9"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8A09B26"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CDF1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FB655F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0D70F9" w14:textId="6F1263F6" w:rsidR="00553BE7" w:rsidRPr="00553BE7" w:rsidRDefault="003D1805" w:rsidP="00553BE7">
            <w:pPr>
              <w:spacing w:after="0"/>
              <w:rPr>
                <w:rFonts w:ascii="Calibri" w:hAnsi="Calibri" w:cs="Calibri"/>
                <w:sz w:val="22"/>
                <w:szCs w:val="22"/>
                <w:lang w:eastAsia="en-GB"/>
              </w:rPr>
            </w:pPr>
            <w:r>
              <w:rPr>
                <w:rFonts w:ascii="Calibri" w:hAnsi="Calibri" w:cs="Calibri"/>
                <w:sz w:val="22"/>
                <w:szCs w:val="22"/>
                <w:lang w:eastAsia="en-GB"/>
              </w:rPr>
              <w:t>The Company</w:t>
            </w:r>
            <w:r w:rsidR="00553BE7" w:rsidRPr="00553BE7">
              <w:rPr>
                <w:rFonts w:ascii="Calibri" w:hAnsi="Calibri" w:cs="Calibri"/>
                <w:sz w:val="22"/>
                <w:szCs w:val="22"/>
                <w:lang w:eastAsia="en-GB"/>
              </w:rPr>
              <w:t xml:space="preserve"> to provide Quarterly Revenue Forecast Report</w:t>
            </w:r>
          </w:p>
        </w:tc>
      </w:tr>
      <w:tr w:rsidR="00553BE7" w:rsidRPr="00553BE7" w14:paraId="6907DE2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F5CD52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AF73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D9BBB8C"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A76C246" w14:textId="2F91CFB4"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553BE7" w:rsidRPr="00553BE7" w14:paraId="2C28BBA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DE27F7E"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1F23F"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6DF71CE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5th Business Day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3C1C7E5E" w14:textId="6B4CF599" w:rsidR="00553BE7" w:rsidRPr="00553BE7" w:rsidRDefault="00853F9E" w:rsidP="00553BE7">
            <w:pPr>
              <w:spacing w:after="0"/>
              <w:rPr>
                <w:rFonts w:ascii="Calibri" w:hAnsi="Calibri" w:cs="Calibri"/>
                <w:sz w:val="22"/>
                <w:szCs w:val="22"/>
                <w:lang w:eastAsia="en-GB"/>
              </w:rPr>
            </w:pPr>
            <w:r w:rsidRPr="005829A2">
              <w:rPr>
                <w:rFonts w:ascii="Calibri" w:hAnsi="Calibri" w:cs="Calibri"/>
                <w:color w:val="000000"/>
                <w:sz w:val="22"/>
                <w:szCs w:val="22"/>
                <w:lang w:eastAsia="en-GB"/>
              </w:rPr>
              <w:t xml:space="preserve">TOs submit </w:t>
            </w:r>
            <w:r w:rsidR="0043053A">
              <w:rPr>
                <w:rFonts w:ascii="Calibri" w:hAnsi="Calibri" w:cs="Calibri"/>
                <w:color w:val="000000"/>
                <w:sz w:val="22"/>
                <w:szCs w:val="22"/>
                <w:lang w:eastAsia="en-GB"/>
              </w:rPr>
              <w:t>a</w:t>
            </w:r>
            <w:r w:rsidRPr="005829A2">
              <w:rPr>
                <w:rFonts w:ascii="Calibri" w:hAnsi="Calibri" w:cs="Calibri"/>
                <w:color w:val="000000"/>
                <w:sz w:val="22"/>
                <w:szCs w:val="22"/>
                <w:lang w:eastAsia="en-GB"/>
              </w:rPr>
              <w:t xml:space="preserve"> forecast of General System Charges </w:t>
            </w:r>
            <w:r w:rsidR="001F6102">
              <w:rPr>
                <w:rFonts w:ascii="Calibri" w:hAnsi="Calibri" w:cs="Calibri"/>
                <w:color w:val="000000"/>
                <w:sz w:val="22"/>
                <w:szCs w:val="22"/>
                <w:lang w:eastAsia="en-GB"/>
              </w:rPr>
              <w:t xml:space="preserve">i.e. TO revenue </w:t>
            </w:r>
            <w:r w:rsidRPr="005829A2">
              <w:rPr>
                <w:rFonts w:ascii="Calibri" w:hAnsi="Calibri" w:cs="Calibri"/>
                <w:color w:val="000000"/>
                <w:sz w:val="22"/>
                <w:szCs w:val="22"/>
                <w:lang w:eastAsia="en-GB"/>
              </w:rPr>
              <w:t xml:space="preserve">for the </w:t>
            </w:r>
            <w:r w:rsidR="00B4645C" w:rsidRPr="005829A2">
              <w:rPr>
                <w:rFonts w:ascii="Calibri" w:hAnsi="Calibri" w:cs="Calibri"/>
                <w:color w:val="000000"/>
                <w:sz w:val="22"/>
                <w:szCs w:val="22"/>
                <w:lang w:eastAsia="en-GB"/>
              </w:rPr>
              <w:t>Financial Year</w:t>
            </w:r>
            <w:r w:rsidRPr="005829A2">
              <w:rPr>
                <w:rFonts w:ascii="Calibri" w:hAnsi="Calibri" w:cs="Calibri"/>
                <w:color w:val="000000"/>
                <w:sz w:val="22"/>
                <w:szCs w:val="22"/>
                <w:lang w:eastAsia="en-GB"/>
              </w:rPr>
              <w:t xml:space="preserve"> Y+1 and for the five years from </w:t>
            </w:r>
            <w:r w:rsidR="00B4645C" w:rsidRPr="005829A2">
              <w:rPr>
                <w:rFonts w:ascii="Calibri" w:hAnsi="Calibri" w:cs="Calibri"/>
                <w:color w:val="000000"/>
                <w:sz w:val="22"/>
                <w:szCs w:val="22"/>
                <w:lang w:eastAsia="en-GB"/>
              </w:rPr>
              <w:t>Financial Year</w:t>
            </w:r>
            <w:r w:rsidRPr="005829A2">
              <w:rPr>
                <w:rFonts w:ascii="Calibri" w:hAnsi="Calibri" w:cs="Calibri"/>
                <w:color w:val="000000"/>
                <w:sz w:val="22"/>
                <w:szCs w:val="22"/>
                <w:lang w:eastAsia="en-GB"/>
              </w:rPr>
              <w:t xml:space="preserve"> Y+2 onwards</w:t>
            </w:r>
          </w:p>
        </w:tc>
      </w:tr>
      <w:tr w:rsidR="00553BE7" w:rsidRPr="00553BE7" w14:paraId="1204191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1B4F2C1"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1A93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75540F3"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A99D4A" w14:textId="07D9F633"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553BE7" w:rsidRPr="00553BE7" w14:paraId="37CD31D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24469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D440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D48BCF5"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A85BDC0" w14:textId="4FC6B2C8"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confirms amount payable/receivable to</w:t>
            </w:r>
            <w:r w:rsidR="008A31BE">
              <w:rPr>
                <w:rFonts w:ascii="Calibri" w:hAnsi="Calibri" w:cs="Calibri"/>
                <w:color w:val="000000"/>
                <w:sz w:val="22"/>
                <w:szCs w:val="22"/>
                <w:lang w:eastAsia="en-GB"/>
              </w:rPr>
              <w:t xml:space="preserve"> </w:t>
            </w:r>
            <w:r w:rsidR="00553BE7" w:rsidRPr="00553BE7">
              <w:rPr>
                <w:rFonts w:ascii="Calibri" w:hAnsi="Calibri" w:cs="Calibri"/>
                <w:color w:val="000000"/>
                <w:sz w:val="22"/>
                <w:szCs w:val="22"/>
                <w:lang w:eastAsia="en-GB"/>
              </w:rPr>
              <w:t xml:space="preserve">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Y-2</w:t>
            </w:r>
          </w:p>
        </w:tc>
      </w:tr>
      <w:tr w:rsidR="00553BE7" w:rsidRPr="00553BE7" w14:paraId="7BE9993C" w14:textId="77777777" w:rsidTr="00D034CC">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5FCC1D7"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547AB"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BB60E8"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92CC" w14:textId="4805A6B9" w:rsidR="000C0C76"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0C0C76" w:rsidRPr="00553BE7" w14:paraId="6553F49B" w14:textId="77777777" w:rsidTr="00D034CC">
        <w:trPr>
          <w:cantSplit/>
          <w:trHeight w:val="289"/>
        </w:trPr>
        <w:tc>
          <w:tcPr>
            <w:tcW w:w="865" w:type="dxa"/>
            <w:tcBorders>
              <w:top w:val="single" w:sz="4" w:space="0" w:color="auto"/>
            </w:tcBorders>
            <w:shd w:val="clear" w:color="auto" w:fill="auto"/>
            <w:noWrap/>
            <w:vAlign w:val="center"/>
          </w:tcPr>
          <w:p w14:paraId="3ED363F5" w14:textId="77777777" w:rsidR="000C0C76" w:rsidRPr="00553BE7" w:rsidRDefault="000C0C76" w:rsidP="00553BE7">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4EAE7CAE" w14:textId="77777777" w:rsidR="000C0C76" w:rsidRPr="00553BE7" w:rsidRDefault="000C0C76" w:rsidP="00553BE7">
            <w:pPr>
              <w:spacing w:after="0"/>
              <w:rPr>
                <w:rFonts w:ascii="Calibri" w:hAnsi="Calibri" w:cs="Calibri"/>
                <w:color w:val="000000"/>
                <w:sz w:val="22"/>
                <w:szCs w:val="22"/>
                <w:lang w:eastAsia="en-GB"/>
              </w:rPr>
            </w:pPr>
          </w:p>
        </w:tc>
        <w:tc>
          <w:tcPr>
            <w:tcW w:w="1487" w:type="dxa"/>
            <w:tcBorders>
              <w:top w:val="single" w:sz="4" w:space="0" w:color="auto"/>
            </w:tcBorders>
            <w:shd w:val="clear" w:color="auto" w:fill="auto"/>
            <w:noWrap/>
            <w:vAlign w:val="center"/>
          </w:tcPr>
          <w:p w14:paraId="16F1EE6A" w14:textId="77777777" w:rsidR="000C0C76" w:rsidRPr="00553BE7" w:rsidRDefault="000C0C76" w:rsidP="00553BE7">
            <w:pPr>
              <w:spacing w:after="0"/>
              <w:rPr>
                <w:rFonts w:ascii="Calibri" w:hAnsi="Calibri" w:cs="Calibri"/>
                <w:color w:val="000000"/>
                <w:sz w:val="22"/>
                <w:szCs w:val="22"/>
                <w:lang w:eastAsia="en-GB"/>
              </w:rPr>
            </w:pPr>
          </w:p>
        </w:tc>
        <w:tc>
          <w:tcPr>
            <w:tcW w:w="9932" w:type="dxa"/>
            <w:tcBorders>
              <w:top w:val="single" w:sz="4" w:space="0" w:color="auto"/>
            </w:tcBorders>
            <w:shd w:val="clear" w:color="auto" w:fill="auto"/>
            <w:noWrap/>
            <w:vAlign w:val="center"/>
          </w:tcPr>
          <w:p w14:paraId="5A540BC2"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031AFE96" w14:textId="77777777" w:rsidTr="00D034CC">
        <w:trPr>
          <w:cantSplit/>
          <w:trHeight w:val="289"/>
        </w:trPr>
        <w:tc>
          <w:tcPr>
            <w:tcW w:w="865" w:type="dxa"/>
            <w:shd w:val="clear" w:color="auto" w:fill="auto"/>
            <w:noWrap/>
            <w:vAlign w:val="center"/>
          </w:tcPr>
          <w:p w14:paraId="6072B364" w14:textId="77777777" w:rsidR="000C0C76" w:rsidRPr="00553BE7" w:rsidRDefault="000C0C76"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2B58E676"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0C8DFC4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3E133D14"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6E7F4901" w14:textId="77777777" w:rsidTr="00D034CC">
        <w:trPr>
          <w:cantSplit/>
          <w:trHeight w:val="289"/>
        </w:trPr>
        <w:tc>
          <w:tcPr>
            <w:tcW w:w="865" w:type="dxa"/>
            <w:shd w:val="clear" w:color="auto" w:fill="auto"/>
            <w:noWrap/>
            <w:vAlign w:val="center"/>
          </w:tcPr>
          <w:p w14:paraId="4FED6FD5" w14:textId="77777777" w:rsidR="000C0C76" w:rsidRPr="00553BE7" w:rsidRDefault="000C0C76"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62E813DF"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7C4F358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05C4EB30" w14:textId="77777777" w:rsidR="000C0C76" w:rsidRPr="00553BE7" w:rsidRDefault="000C0C76" w:rsidP="00553BE7">
            <w:pPr>
              <w:spacing w:after="0"/>
              <w:rPr>
                <w:rFonts w:ascii="Calibri" w:hAnsi="Calibri" w:cs="Calibri"/>
                <w:color w:val="000000"/>
                <w:sz w:val="22"/>
                <w:szCs w:val="22"/>
                <w:lang w:eastAsia="en-GB"/>
              </w:rPr>
            </w:pPr>
          </w:p>
        </w:tc>
      </w:tr>
      <w:tr w:rsidR="000C0C76" w:rsidRPr="00553BE7" w14:paraId="31EB8200" w14:textId="77777777" w:rsidTr="00D034CC">
        <w:trPr>
          <w:cantSplit/>
          <w:trHeight w:val="289"/>
        </w:trPr>
        <w:tc>
          <w:tcPr>
            <w:tcW w:w="865" w:type="dxa"/>
            <w:shd w:val="clear" w:color="auto" w:fill="auto"/>
            <w:noWrap/>
            <w:vAlign w:val="center"/>
          </w:tcPr>
          <w:p w14:paraId="126C7720" w14:textId="77777777" w:rsidR="000C0C76" w:rsidRDefault="000C0C76" w:rsidP="00553BE7">
            <w:pPr>
              <w:spacing w:after="0"/>
              <w:rPr>
                <w:rFonts w:ascii="Calibri" w:hAnsi="Calibri" w:cs="Calibri"/>
                <w:color w:val="000000"/>
                <w:sz w:val="22"/>
                <w:szCs w:val="22"/>
                <w:lang w:eastAsia="en-GB"/>
              </w:rPr>
            </w:pPr>
          </w:p>
          <w:p w14:paraId="5BEB98E5" w14:textId="77777777" w:rsidR="005D17FA" w:rsidRDefault="005D17FA" w:rsidP="00553BE7">
            <w:pPr>
              <w:spacing w:after="0"/>
              <w:rPr>
                <w:rFonts w:ascii="Calibri" w:hAnsi="Calibri" w:cs="Calibri"/>
                <w:color w:val="000000"/>
                <w:sz w:val="22"/>
                <w:szCs w:val="22"/>
                <w:lang w:eastAsia="en-GB"/>
              </w:rPr>
            </w:pPr>
          </w:p>
          <w:p w14:paraId="73DC12AE" w14:textId="6622B0F5" w:rsidR="005D17FA" w:rsidRPr="00553BE7" w:rsidRDefault="005D17FA" w:rsidP="00553BE7">
            <w:pPr>
              <w:spacing w:after="0"/>
              <w:rPr>
                <w:rFonts w:ascii="Calibri" w:hAnsi="Calibri" w:cs="Calibri"/>
                <w:color w:val="000000"/>
                <w:sz w:val="22"/>
                <w:szCs w:val="22"/>
                <w:lang w:eastAsia="en-GB"/>
              </w:rPr>
            </w:pPr>
          </w:p>
        </w:tc>
        <w:tc>
          <w:tcPr>
            <w:tcW w:w="2439" w:type="dxa"/>
            <w:shd w:val="clear" w:color="auto" w:fill="auto"/>
            <w:noWrap/>
            <w:vAlign w:val="center"/>
          </w:tcPr>
          <w:p w14:paraId="5CC58356" w14:textId="77777777" w:rsidR="000C0C76" w:rsidRPr="00553BE7" w:rsidRDefault="000C0C76" w:rsidP="00553BE7">
            <w:pPr>
              <w:spacing w:after="0"/>
              <w:rPr>
                <w:rFonts w:ascii="Calibri" w:hAnsi="Calibri" w:cs="Calibri"/>
                <w:color w:val="000000"/>
                <w:sz w:val="22"/>
                <w:szCs w:val="22"/>
                <w:lang w:eastAsia="en-GB"/>
              </w:rPr>
            </w:pPr>
          </w:p>
        </w:tc>
        <w:tc>
          <w:tcPr>
            <w:tcW w:w="1487" w:type="dxa"/>
            <w:shd w:val="clear" w:color="auto" w:fill="auto"/>
            <w:noWrap/>
            <w:vAlign w:val="center"/>
          </w:tcPr>
          <w:p w14:paraId="204C6A43" w14:textId="77777777" w:rsidR="000C0C76" w:rsidRPr="00553BE7" w:rsidRDefault="000C0C76" w:rsidP="00553BE7">
            <w:pPr>
              <w:spacing w:after="0"/>
              <w:rPr>
                <w:rFonts w:ascii="Calibri" w:hAnsi="Calibri" w:cs="Calibri"/>
                <w:color w:val="000000"/>
                <w:sz w:val="22"/>
                <w:szCs w:val="22"/>
                <w:lang w:eastAsia="en-GB"/>
              </w:rPr>
            </w:pPr>
          </w:p>
        </w:tc>
        <w:tc>
          <w:tcPr>
            <w:tcW w:w="9932" w:type="dxa"/>
            <w:shd w:val="clear" w:color="auto" w:fill="auto"/>
            <w:noWrap/>
            <w:vAlign w:val="center"/>
          </w:tcPr>
          <w:p w14:paraId="2E955506" w14:textId="77777777" w:rsidR="000C0C76" w:rsidRPr="00553BE7" w:rsidRDefault="000C0C76" w:rsidP="00553BE7">
            <w:pPr>
              <w:spacing w:after="0"/>
              <w:rPr>
                <w:rFonts w:ascii="Calibri" w:hAnsi="Calibri" w:cs="Calibri"/>
                <w:color w:val="000000"/>
                <w:sz w:val="22"/>
                <w:szCs w:val="22"/>
                <w:lang w:eastAsia="en-GB"/>
              </w:rPr>
            </w:pPr>
          </w:p>
        </w:tc>
      </w:tr>
      <w:tr w:rsidR="009F7E19" w:rsidRPr="00553BE7" w14:paraId="29F9B2D8" w14:textId="77777777" w:rsidTr="00CE371F">
        <w:trPr>
          <w:cantSplit/>
          <w:trHeight w:val="578"/>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4BA8A030" w14:textId="391EED5F" w:rsidR="008E3C72" w:rsidRPr="00553BE7" w:rsidRDefault="00553BE7" w:rsidP="00553BE7">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November</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1F1621FD" w14:textId="78B6771D"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Final demand reconciliation invoicing for </w:t>
            </w:r>
            <w:r w:rsidR="00B4645C">
              <w:rPr>
                <w:rFonts w:ascii="Calibri" w:hAnsi="Calibri" w:cs="Calibri"/>
                <w:color w:val="000000"/>
                <w:sz w:val="22"/>
                <w:szCs w:val="22"/>
                <w:lang w:eastAsia="en-GB"/>
              </w:rPr>
              <w:t>Financial Year</w:t>
            </w:r>
            <w:r w:rsidRPr="00553BE7">
              <w:rPr>
                <w:rFonts w:ascii="Calibri" w:hAnsi="Calibri" w:cs="Calibri"/>
                <w:color w:val="000000"/>
                <w:sz w:val="22"/>
                <w:szCs w:val="22"/>
                <w:lang w:eastAsia="en-GB"/>
              </w:rPr>
              <w:t xml:space="preserve"> Y-2</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2F22A48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5F0DA82D" w14:textId="14C57B99" w:rsidR="00553BE7" w:rsidRPr="00553BE7" w:rsidRDefault="003D1805" w:rsidP="00553BE7">
            <w:pPr>
              <w:spacing w:after="0"/>
              <w:rPr>
                <w:rFonts w:ascii="Calibri" w:hAnsi="Calibri" w:cs="Calibri"/>
                <w:sz w:val="22"/>
                <w:szCs w:val="22"/>
                <w:lang w:eastAsia="en-GB"/>
              </w:rPr>
            </w:pPr>
            <w:r>
              <w:rPr>
                <w:rFonts w:ascii="Calibri" w:hAnsi="Calibri" w:cs="Calibri"/>
                <w:sz w:val="22"/>
                <w:szCs w:val="22"/>
                <w:lang w:eastAsia="en-GB"/>
              </w:rPr>
              <w:t>The Company</w:t>
            </w:r>
            <w:r w:rsidR="00553BE7" w:rsidRPr="00553BE7">
              <w:rPr>
                <w:rFonts w:ascii="Calibri" w:hAnsi="Calibri" w:cs="Calibri"/>
                <w:sz w:val="22"/>
                <w:szCs w:val="22"/>
                <w:lang w:eastAsia="en-GB"/>
              </w:rPr>
              <w:t xml:space="preserve"> confirms amount payable for the month to </w:t>
            </w:r>
            <w:r w:rsidR="001A6FC4">
              <w:rPr>
                <w:rFonts w:ascii="Calibri" w:hAnsi="Calibri" w:cs="Calibri"/>
                <w:sz w:val="22"/>
                <w:szCs w:val="22"/>
                <w:lang w:eastAsia="en-GB"/>
              </w:rPr>
              <w:t>Onshore TO</w:t>
            </w:r>
            <w:r w:rsidR="00553BE7" w:rsidRPr="00553BE7">
              <w:rPr>
                <w:rFonts w:ascii="Calibri" w:hAnsi="Calibri" w:cs="Calibri"/>
                <w:sz w:val="22"/>
                <w:szCs w:val="22"/>
                <w:lang w:eastAsia="en-GB"/>
              </w:rPr>
              <w:t>s (includes monthly report &amp; information required for AIP)</w:t>
            </w:r>
          </w:p>
        </w:tc>
      </w:tr>
      <w:tr w:rsidR="00553BE7" w:rsidRPr="00553BE7" w14:paraId="63BC68ED"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B4EE2E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3C15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9FCDF2E"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50AA081" w14:textId="7723675C"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553BE7" w:rsidRPr="00553BE7" w14:paraId="2AA47AE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E1233CC"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01F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090C16"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1216ECC" w14:textId="244118E7" w:rsidR="00553BE7" w:rsidRPr="00553BE7" w:rsidRDefault="001A6FC4"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s issue invoice/credit to </w:t>
            </w:r>
            <w:r w:rsidR="003D1805">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to reconcile Demand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Y-2</w:t>
            </w:r>
          </w:p>
        </w:tc>
      </w:tr>
      <w:tr w:rsidR="00553BE7" w:rsidRPr="00553BE7" w14:paraId="061A971E"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30BADE3"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1A9941"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17650E0"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30947F7" w14:textId="70651FB8"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r w:rsidR="00553BE7" w:rsidRPr="00553BE7">
              <w:rPr>
                <w:rFonts w:ascii="Calibri" w:hAnsi="Calibri" w:cs="Calibri"/>
                <w:color w:val="000000"/>
                <w:sz w:val="22"/>
                <w:szCs w:val="22"/>
                <w:lang w:eastAsia="en-GB"/>
              </w:rPr>
              <w:t xml:space="preserve"> the monthly payment </w:t>
            </w:r>
          </w:p>
        </w:tc>
      </w:tr>
      <w:tr w:rsidR="00553BE7" w:rsidRPr="00553BE7" w14:paraId="1A4C452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5240458" w14:textId="77777777" w:rsidR="00553BE7" w:rsidRPr="00553BE7" w:rsidRDefault="00553BE7" w:rsidP="00553BE7">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8D22" w14:textId="77777777"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F7E1563" w14:textId="21FBCF4E" w:rsidR="00553BE7" w:rsidRPr="00553BE7" w:rsidRDefault="00553BE7" w:rsidP="00553BE7">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w:t>
            </w:r>
            <w:r w:rsidR="00F177DF">
              <w:rPr>
                <w:rFonts w:ascii="Calibri" w:hAnsi="Calibri" w:cs="Calibri"/>
                <w:color w:val="000000"/>
                <w:sz w:val="22"/>
                <w:szCs w:val="22"/>
                <w:lang w:eastAsia="en-GB"/>
              </w:rPr>
              <w:t>2</w:t>
            </w:r>
            <w:r w:rsidRPr="00553BE7">
              <w:rPr>
                <w:rFonts w:ascii="Calibri" w:hAnsi="Calibri" w:cs="Calibri"/>
                <w:color w:val="000000"/>
                <w:sz w:val="22"/>
                <w:szCs w:val="22"/>
                <w:lang w:eastAsia="en-GB"/>
              </w:rPr>
              <w:t xml:space="preserve">th </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3074E1C" w14:textId="727ED2D2" w:rsidR="00553BE7" w:rsidRPr="00553BE7" w:rsidRDefault="003D1805" w:rsidP="00553BE7">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553BE7" w:rsidRPr="00553BE7">
              <w:rPr>
                <w:rFonts w:ascii="Calibri" w:hAnsi="Calibri" w:cs="Calibri"/>
                <w:color w:val="000000"/>
                <w:sz w:val="22"/>
                <w:szCs w:val="22"/>
                <w:lang w:eastAsia="en-GB"/>
              </w:rPr>
              <w:t xml:space="preserve"> shares the tariff setting report incl. the key input</w:t>
            </w:r>
            <w:r w:rsidR="00A64874">
              <w:rPr>
                <w:rFonts w:ascii="Calibri" w:hAnsi="Calibri" w:cs="Calibri"/>
                <w:color w:val="000000"/>
                <w:sz w:val="22"/>
                <w:szCs w:val="22"/>
                <w:lang w:eastAsia="en-GB"/>
              </w:rPr>
              <w:t>s (</w:t>
            </w:r>
            <w:r w:rsidR="00A20C48">
              <w:rPr>
                <w:rFonts w:ascii="Calibri" w:hAnsi="Calibri" w:cs="Calibri"/>
                <w:color w:val="000000"/>
                <w:sz w:val="22"/>
                <w:szCs w:val="22"/>
                <w:lang w:eastAsia="en-GB"/>
              </w:rPr>
              <w:t>demand and generation charging base and revenue split, allowed revenue, Network Model, Week 24 demand</w:t>
            </w:r>
            <w:r w:rsidR="00EF1528">
              <w:rPr>
                <w:rFonts w:ascii="Calibri" w:hAnsi="Calibri" w:cs="Calibri"/>
                <w:color w:val="000000"/>
                <w:sz w:val="22"/>
                <w:szCs w:val="22"/>
                <w:lang w:eastAsia="en-GB"/>
              </w:rPr>
              <w:t xml:space="preserve"> and </w:t>
            </w:r>
            <w:r w:rsidR="00A20C48">
              <w:rPr>
                <w:rFonts w:ascii="Calibri" w:hAnsi="Calibri" w:cs="Calibri"/>
                <w:color w:val="000000"/>
                <w:sz w:val="22"/>
                <w:szCs w:val="22"/>
                <w:lang w:eastAsia="en-GB"/>
              </w:rPr>
              <w:t>Annual Load Factors</w:t>
            </w:r>
            <w:r w:rsidR="00D0602C">
              <w:rPr>
                <w:rFonts w:ascii="Calibri" w:hAnsi="Calibri" w:cs="Calibri"/>
                <w:color w:val="000000"/>
                <w:sz w:val="22"/>
                <w:szCs w:val="22"/>
                <w:lang w:eastAsia="en-GB"/>
              </w:rPr>
              <w:t>)</w:t>
            </w:r>
            <w:r w:rsidR="00A20C48">
              <w:rPr>
                <w:rFonts w:ascii="Calibri" w:hAnsi="Calibri" w:cs="Calibri"/>
                <w:color w:val="000000"/>
                <w:sz w:val="22"/>
                <w:szCs w:val="22"/>
                <w:lang w:eastAsia="en-GB"/>
              </w:rPr>
              <w:t xml:space="preserve"> </w:t>
            </w:r>
            <w:r w:rsidR="00553BE7" w:rsidRPr="00553BE7">
              <w:rPr>
                <w:rFonts w:ascii="Calibri" w:hAnsi="Calibri" w:cs="Calibri"/>
                <w:color w:val="000000"/>
                <w:sz w:val="22"/>
                <w:szCs w:val="22"/>
                <w:lang w:eastAsia="en-GB"/>
              </w:rPr>
              <w:t>and draft TNUoS tariffs for</w:t>
            </w:r>
            <w:r w:rsidR="00DD7748">
              <w:rPr>
                <w:rFonts w:ascii="Calibri" w:hAnsi="Calibri" w:cs="Calibri"/>
                <w:color w:val="000000"/>
                <w:sz w:val="22"/>
                <w:szCs w:val="22"/>
                <w:lang w:eastAsia="en-GB"/>
              </w:rPr>
              <w:t xml:space="preserve"> </w:t>
            </w:r>
            <w:r w:rsidR="00B4645C">
              <w:rPr>
                <w:rFonts w:ascii="Calibri" w:hAnsi="Calibri" w:cs="Calibri"/>
                <w:color w:val="000000"/>
                <w:sz w:val="22"/>
                <w:szCs w:val="22"/>
                <w:lang w:eastAsia="en-GB"/>
              </w:rPr>
              <w:t>Financial Year</w:t>
            </w:r>
            <w:r w:rsidR="00553BE7" w:rsidRPr="00553BE7">
              <w:rPr>
                <w:rFonts w:ascii="Calibri" w:hAnsi="Calibri" w:cs="Calibri"/>
                <w:color w:val="000000"/>
                <w:sz w:val="22"/>
                <w:szCs w:val="22"/>
                <w:lang w:eastAsia="en-GB"/>
              </w:rPr>
              <w:t xml:space="preserve"> Y+1</w:t>
            </w:r>
          </w:p>
        </w:tc>
      </w:tr>
      <w:tr w:rsidR="00A953B3" w:rsidRPr="00553BE7" w14:paraId="147E86A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1FE95AB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4A33F6"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77B84C84" w14:textId="022521A6"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Ad hoc, no later than </w:t>
            </w:r>
            <w:r w:rsidRPr="001C7591">
              <w:rPr>
                <w:rFonts w:ascii="Calibri" w:hAnsi="Calibri" w:cs="Calibri"/>
                <w:color w:val="000000"/>
                <w:sz w:val="22"/>
                <w:szCs w:val="22"/>
                <w:lang w:eastAsia="en-GB"/>
              </w:rPr>
              <w:t>19th</w:t>
            </w:r>
            <w:r w:rsidRPr="00553BE7">
              <w:rPr>
                <w:rFonts w:ascii="Calibri" w:hAnsi="Calibri" w:cs="Calibri"/>
                <w:color w:val="000000"/>
                <w:sz w:val="22"/>
                <w:szCs w:val="22"/>
                <w:lang w:eastAsia="en-GB"/>
              </w:rPr>
              <w:t xml:space="preserve"> November</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745C5039" w14:textId="65889B0B"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Tariff setting review meeting, go through the Tariff setting report and answer any queries </w:t>
            </w:r>
          </w:p>
        </w:tc>
      </w:tr>
      <w:tr w:rsidR="00A953B3" w:rsidRPr="00553BE7" w14:paraId="4D4C46F4"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B06308D"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1785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7CF1DF9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661BA315" w14:textId="066AC199"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publishes draft tariffs for </w:t>
            </w:r>
            <w:r w:rsidR="00B4645C">
              <w:rPr>
                <w:rFonts w:ascii="Calibri" w:hAnsi="Calibri" w:cs="Calibri"/>
                <w:color w:val="000000"/>
                <w:sz w:val="22"/>
                <w:szCs w:val="22"/>
                <w:lang w:eastAsia="en-GB"/>
              </w:rPr>
              <w:t>Financial Year</w:t>
            </w:r>
            <w:r w:rsidR="00A953B3" w:rsidRPr="00553BE7">
              <w:rPr>
                <w:rFonts w:ascii="Calibri" w:hAnsi="Calibri" w:cs="Calibri"/>
                <w:color w:val="000000"/>
                <w:sz w:val="22"/>
                <w:szCs w:val="22"/>
                <w:lang w:eastAsia="en-GB"/>
              </w:rPr>
              <w:t xml:space="preserve"> Y+1</w:t>
            </w:r>
          </w:p>
        </w:tc>
      </w:tr>
      <w:tr w:rsidR="00A953B3" w:rsidRPr="00553BE7" w14:paraId="1DCE1DCE"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24ACED1"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E90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DB4F88E"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30th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62B03AD6" w14:textId="4891AF12"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or </w:t>
            </w:r>
            <w:r w:rsidR="001A6FC4">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 xml:space="preserve"> completes payment of invoice/credit to reconcile Demand </w:t>
            </w:r>
            <w:r w:rsidR="00B4645C">
              <w:rPr>
                <w:rFonts w:ascii="Calibri" w:hAnsi="Calibri" w:cs="Calibri"/>
                <w:color w:val="000000"/>
                <w:sz w:val="22"/>
                <w:szCs w:val="22"/>
                <w:lang w:eastAsia="en-GB"/>
              </w:rPr>
              <w:t>Financial Year</w:t>
            </w:r>
            <w:r w:rsidR="00A953B3" w:rsidRPr="00553BE7">
              <w:rPr>
                <w:rFonts w:ascii="Calibri" w:hAnsi="Calibri" w:cs="Calibri"/>
                <w:color w:val="000000"/>
                <w:sz w:val="22"/>
                <w:szCs w:val="22"/>
                <w:lang w:eastAsia="en-GB"/>
              </w:rPr>
              <w:t xml:space="preserve"> Y-2</w:t>
            </w:r>
          </w:p>
        </w:tc>
      </w:tr>
      <w:tr w:rsidR="00A953B3" w:rsidRPr="00553BE7" w14:paraId="098C3C98" w14:textId="77777777" w:rsidTr="005C07FB">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D9E37"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December</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B6A91"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A63F43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79C12DC" w14:textId="17F630FD"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(includes monthly report)</w:t>
            </w:r>
          </w:p>
        </w:tc>
      </w:tr>
      <w:tr w:rsidR="00A953B3" w:rsidRPr="00553BE7" w14:paraId="030D6375"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3FD4F4F"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D78"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7520A1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158B465" w14:textId="5AC21F84"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A953B3" w:rsidRPr="00553BE7" w14:paraId="6E1760B1" w14:textId="77777777" w:rsidTr="005C07FB">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33AD2E0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BE165"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992AD2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B0A1D6B" w14:textId="64400157"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9F5926" w:rsidRPr="00553BE7" w14:paraId="49BEABF2" w14:textId="77777777" w:rsidTr="005C07FB">
        <w:trPr>
          <w:cantSplit/>
          <w:trHeight w:val="289"/>
        </w:trPr>
        <w:tc>
          <w:tcPr>
            <w:tcW w:w="865" w:type="dxa"/>
            <w:tcBorders>
              <w:top w:val="single" w:sz="4" w:space="0" w:color="auto"/>
            </w:tcBorders>
            <w:noWrap/>
            <w:vAlign w:val="center"/>
          </w:tcPr>
          <w:p w14:paraId="42C963F7" w14:textId="77777777" w:rsidR="009F5926" w:rsidRPr="00553BE7" w:rsidRDefault="009F5926" w:rsidP="00A953B3">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430CCC41" w14:textId="77777777" w:rsidR="009F5926" w:rsidRPr="00553BE7" w:rsidRDefault="009F5926" w:rsidP="00A953B3">
            <w:pPr>
              <w:spacing w:after="0"/>
              <w:rPr>
                <w:rFonts w:ascii="Calibri" w:hAnsi="Calibri" w:cs="Calibri"/>
                <w:color w:val="000000"/>
                <w:sz w:val="22"/>
                <w:szCs w:val="22"/>
                <w:lang w:eastAsia="en-GB"/>
              </w:rPr>
            </w:pPr>
          </w:p>
        </w:tc>
        <w:tc>
          <w:tcPr>
            <w:tcW w:w="1487" w:type="dxa"/>
            <w:tcBorders>
              <w:top w:val="single" w:sz="4" w:space="0" w:color="auto"/>
            </w:tcBorders>
            <w:shd w:val="clear" w:color="auto" w:fill="FFFFFF" w:themeFill="background1"/>
            <w:noWrap/>
            <w:vAlign w:val="center"/>
          </w:tcPr>
          <w:p w14:paraId="5D04A511" w14:textId="77777777" w:rsidR="009F5926" w:rsidRPr="00553BE7" w:rsidRDefault="009F5926" w:rsidP="00A953B3">
            <w:pPr>
              <w:spacing w:after="0"/>
              <w:rPr>
                <w:rFonts w:ascii="Calibri" w:hAnsi="Calibri" w:cs="Calibri"/>
                <w:color w:val="000000"/>
                <w:sz w:val="22"/>
                <w:szCs w:val="22"/>
                <w:lang w:eastAsia="en-GB"/>
              </w:rPr>
            </w:pPr>
          </w:p>
        </w:tc>
        <w:tc>
          <w:tcPr>
            <w:tcW w:w="9932" w:type="dxa"/>
            <w:tcBorders>
              <w:top w:val="single" w:sz="4" w:space="0" w:color="auto"/>
            </w:tcBorders>
            <w:shd w:val="clear" w:color="auto" w:fill="FFFFFF" w:themeFill="background1"/>
            <w:noWrap/>
            <w:vAlign w:val="center"/>
          </w:tcPr>
          <w:p w14:paraId="163D53A5"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46048C17" w14:textId="77777777" w:rsidTr="005C07FB">
        <w:trPr>
          <w:cantSplit/>
          <w:trHeight w:val="289"/>
        </w:trPr>
        <w:tc>
          <w:tcPr>
            <w:tcW w:w="865" w:type="dxa"/>
            <w:noWrap/>
            <w:vAlign w:val="center"/>
          </w:tcPr>
          <w:p w14:paraId="70F200AF"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0F112733"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2019791D"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C48201C"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0945CE6" w14:textId="77777777" w:rsidTr="005C07FB">
        <w:trPr>
          <w:cantSplit/>
          <w:trHeight w:val="289"/>
        </w:trPr>
        <w:tc>
          <w:tcPr>
            <w:tcW w:w="865" w:type="dxa"/>
            <w:noWrap/>
            <w:vAlign w:val="center"/>
          </w:tcPr>
          <w:p w14:paraId="03F1617A"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5E354695"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3CE1A3FC"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375CDCEE"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1A6248A" w14:textId="77777777" w:rsidTr="005C07FB">
        <w:trPr>
          <w:cantSplit/>
          <w:trHeight w:val="289"/>
        </w:trPr>
        <w:tc>
          <w:tcPr>
            <w:tcW w:w="865" w:type="dxa"/>
            <w:noWrap/>
            <w:vAlign w:val="center"/>
          </w:tcPr>
          <w:p w14:paraId="733610CA"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7C2F16C8"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3589EB2C"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70FBBD9" w14:textId="77777777" w:rsidR="009F5926" w:rsidRPr="00553BE7" w:rsidRDefault="009F5926" w:rsidP="00A953B3">
            <w:pPr>
              <w:spacing w:after="0"/>
              <w:rPr>
                <w:rFonts w:ascii="Calibri" w:hAnsi="Calibri" w:cs="Calibri"/>
                <w:color w:val="000000"/>
                <w:sz w:val="22"/>
                <w:szCs w:val="22"/>
                <w:lang w:eastAsia="en-GB"/>
              </w:rPr>
            </w:pPr>
          </w:p>
        </w:tc>
      </w:tr>
      <w:tr w:rsidR="009F5926" w:rsidRPr="00553BE7" w14:paraId="0A26D79F" w14:textId="77777777" w:rsidTr="005C07FB">
        <w:trPr>
          <w:cantSplit/>
          <w:trHeight w:val="289"/>
        </w:trPr>
        <w:tc>
          <w:tcPr>
            <w:tcW w:w="865" w:type="dxa"/>
            <w:noWrap/>
            <w:vAlign w:val="center"/>
          </w:tcPr>
          <w:p w14:paraId="50E011A3" w14:textId="77777777" w:rsidR="009F5926" w:rsidRPr="00553BE7" w:rsidRDefault="009F5926"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3F1182BD" w14:textId="77777777" w:rsidR="009F5926" w:rsidRPr="00553BE7" w:rsidRDefault="009F5926"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1DD1756A" w14:textId="77777777" w:rsidR="009F5926" w:rsidRPr="00553BE7" w:rsidRDefault="009F5926"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07921471" w14:textId="77777777" w:rsidR="009F5926" w:rsidRPr="00553BE7" w:rsidRDefault="009F5926" w:rsidP="00A953B3">
            <w:pPr>
              <w:spacing w:after="0"/>
              <w:rPr>
                <w:rFonts w:ascii="Calibri" w:hAnsi="Calibri" w:cs="Calibri"/>
                <w:color w:val="000000"/>
                <w:sz w:val="22"/>
                <w:szCs w:val="22"/>
                <w:lang w:eastAsia="en-GB"/>
              </w:rPr>
            </w:pPr>
          </w:p>
        </w:tc>
      </w:tr>
      <w:tr w:rsidR="00A953B3" w:rsidRPr="00553BE7" w14:paraId="636D0461" w14:textId="77777777" w:rsidTr="005C07FB">
        <w:trPr>
          <w:cantSplit/>
          <w:trHeight w:val="289"/>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4AE4EDAF"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January</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4B7F248C" w14:textId="0B16008D"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Publication </w:t>
            </w:r>
            <w:r w:rsidR="00CF002B">
              <w:rPr>
                <w:rFonts w:ascii="Calibri" w:hAnsi="Calibri" w:cs="Calibri"/>
                <w:color w:val="000000"/>
                <w:sz w:val="22"/>
                <w:szCs w:val="22"/>
                <w:lang w:eastAsia="en-GB"/>
              </w:rPr>
              <w:t xml:space="preserve">of </w:t>
            </w:r>
            <w:r w:rsidRPr="00553BE7">
              <w:rPr>
                <w:rFonts w:ascii="Calibri" w:hAnsi="Calibri" w:cs="Calibri"/>
                <w:color w:val="000000"/>
                <w:sz w:val="22"/>
                <w:szCs w:val="22"/>
                <w:lang w:eastAsia="en-GB"/>
              </w:rPr>
              <w:t xml:space="preserve">final TNUoS tariffs </w:t>
            </w:r>
            <w:r w:rsidR="00CF002B">
              <w:rPr>
                <w:rFonts w:ascii="Calibri" w:hAnsi="Calibri" w:cs="Calibri"/>
                <w:color w:val="000000"/>
                <w:sz w:val="22"/>
                <w:szCs w:val="22"/>
                <w:lang w:eastAsia="en-GB"/>
              </w:rPr>
              <w:t>for FY+1</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67A9DDC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7AAD3F94" w14:textId="06804026"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(includes monthly report)</w:t>
            </w:r>
          </w:p>
        </w:tc>
      </w:tr>
      <w:tr w:rsidR="00A953B3" w:rsidRPr="00553BE7" w14:paraId="05DFB9B0"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84DE191"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D359D6"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5D2A1845"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2nd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2F1EB61" w14:textId="0129A79B" w:rsidR="00A953B3" w:rsidRPr="00553BE7" w:rsidRDefault="003D1805" w:rsidP="00A953B3">
            <w:pPr>
              <w:spacing w:after="0"/>
              <w:rPr>
                <w:rFonts w:ascii="Calibri" w:hAnsi="Calibri" w:cs="Calibri"/>
                <w:sz w:val="22"/>
                <w:szCs w:val="22"/>
                <w:lang w:eastAsia="en-GB"/>
              </w:rPr>
            </w:pPr>
            <w:r>
              <w:rPr>
                <w:rFonts w:ascii="Calibri" w:hAnsi="Calibri" w:cs="Calibri"/>
                <w:sz w:val="22"/>
                <w:szCs w:val="22"/>
                <w:lang w:eastAsia="en-GB"/>
              </w:rPr>
              <w:t>The Company</w:t>
            </w:r>
            <w:r w:rsidR="00A953B3" w:rsidRPr="00553BE7">
              <w:rPr>
                <w:rFonts w:ascii="Calibri" w:hAnsi="Calibri" w:cs="Calibri"/>
                <w:sz w:val="22"/>
                <w:szCs w:val="22"/>
                <w:lang w:eastAsia="en-GB"/>
              </w:rPr>
              <w:t xml:space="preserve"> to provide Quarterly Revenue Forecast Report</w:t>
            </w:r>
          </w:p>
        </w:tc>
      </w:tr>
      <w:tr w:rsidR="00A953B3" w:rsidRPr="00553BE7" w14:paraId="5F2A75E3"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2E3596B"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5ED3"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8448F5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93C7392" w14:textId="360FA8D2"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A953B3" w:rsidRPr="00553BE7" w14:paraId="3E5F2446"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3EC3FB78"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930E52"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479956ED" w14:textId="0AAE5EFC" w:rsidR="00A953B3" w:rsidRPr="00553BE7" w:rsidRDefault="00A953B3"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7</w:t>
            </w:r>
            <w:r w:rsidRPr="00AF19D3">
              <w:rPr>
                <w:rFonts w:ascii="Calibri" w:hAnsi="Calibri" w:cs="Calibri"/>
                <w:color w:val="000000"/>
                <w:sz w:val="22"/>
                <w:szCs w:val="22"/>
                <w:lang w:eastAsia="en-GB"/>
              </w:rPr>
              <w:t>th</w:t>
            </w:r>
            <w:r>
              <w:rPr>
                <w:rFonts w:ascii="Calibri" w:hAnsi="Calibri" w:cs="Calibri"/>
                <w:color w:val="000000"/>
                <w:sz w:val="22"/>
                <w:szCs w:val="22"/>
                <w:lang w:eastAsia="en-GB"/>
              </w:rPr>
              <w:t xml:space="preserve"> </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60A894BE" w14:textId="333A0B8C" w:rsidR="00A953B3" w:rsidRPr="00553BE7" w:rsidRDefault="0043053A"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 xml:space="preserve">Onshore </w:t>
            </w:r>
            <w:r w:rsidR="00A953B3" w:rsidRPr="001906E7">
              <w:rPr>
                <w:rFonts w:ascii="Calibri" w:hAnsi="Calibri" w:cs="Calibri"/>
                <w:color w:val="000000"/>
                <w:sz w:val="22"/>
                <w:szCs w:val="22"/>
                <w:lang w:eastAsia="en-GB"/>
              </w:rPr>
              <w:t xml:space="preserve">TOs confirm final revenue for </w:t>
            </w:r>
            <w:r w:rsidR="00B4645C">
              <w:rPr>
                <w:rFonts w:ascii="Calibri" w:hAnsi="Calibri" w:cs="Calibri"/>
                <w:color w:val="000000"/>
                <w:sz w:val="22"/>
                <w:szCs w:val="22"/>
                <w:lang w:eastAsia="en-GB"/>
              </w:rPr>
              <w:t>Financial Year</w:t>
            </w:r>
            <w:r w:rsidR="00A953B3" w:rsidRPr="001906E7">
              <w:rPr>
                <w:rFonts w:ascii="Calibri" w:hAnsi="Calibri" w:cs="Calibri"/>
                <w:color w:val="000000"/>
                <w:sz w:val="22"/>
                <w:szCs w:val="22"/>
                <w:lang w:eastAsia="en-GB"/>
              </w:rPr>
              <w:t xml:space="preserve"> Y+1 &amp; </w:t>
            </w:r>
            <w:r w:rsidR="00BC367F">
              <w:rPr>
                <w:rFonts w:ascii="Calibri" w:hAnsi="Calibri" w:cs="Calibri"/>
                <w:color w:val="000000"/>
                <w:sz w:val="22"/>
                <w:szCs w:val="22"/>
                <w:lang w:eastAsia="en-GB"/>
              </w:rPr>
              <w:t>updated forecast for</w:t>
            </w:r>
            <w:r w:rsidR="00A953B3" w:rsidRPr="001906E7">
              <w:rPr>
                <w:rFonts w:ascii="Calibri" w:hAnsi="Calibri" w:cs="Calibri"/>
                <w:color w:val="000000"/>
                <w:sz w:val="22"/>
                <w:szCs w:val="22"/>
                <w:lang w:eastAsia="en-GB"/>
              </w:rPr>
              <w:t xml:space="preserve"> five-year view for </w:t>
            </w:r>
            <w:r w:rsidR="00B4645C">
              <w:rPr>
                <w:rFonts w:ascii="Calibri" w:hAnsi="Calibri" w:cs="Calibri"/>
                <w:color w:val="000000"/>
                <w:sz w:val="22"/>
                <w:szCs w:val="22"/>
                <w:lang w:eastAsia="en-GB"/>
              </w:rPr>
              <w:t>Financial Year</w:t>
            </w:r>
            <w:r w:rsidR="00DD7748">
              <w:rPr>
                <w:rFonts w:ascii="Calibri" w:hAnsi="Calibri" w:cs="Calibri"/>
                <w:color w:val="000000"/>
                <w:sz w:val="22"/>
                <w:szCs w:val="22"/>
                <w:lang w:eastAsia="en-GB"/>
              </w:rPr>
              <w:t xml:space="preserve"> </w:t>
            </w:r>
            <w:r w:rsidR="00A953B3" w:rsidRPr="001906E7">
              <w:rPr>
                <w:rFonts w:ascii="Calibri" w:hAnsi="Calibri" w:cs="Calibri"/>
                <w:color w:val="000000"/>
                <w:sz w:val="22"/>
                <w:szCs w:val="22"/>
                <w:lang w:eastAsia="en-GB"/>
              </w:rPr>
              <w:t>Y+2 onwards</w:t>
            </w:r>
          </w:p>
        </w:tc>
      </w:tr>
      <w:tr w:rsidR="00A953B3" w:rsidRPr="00553BE7" w14:paraId="4562072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AF97B19"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4750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703A6CA0" w14:textId="073D6B8B"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w:t>
            </w:r>
            <w:r>
              <w:rPr>
                <w:rFonts w:ascii="Calibri" w:hAnsi="Calibri" w:cs="Calibri"/>
                <w:color w:val="000000"/>
                <w:sz w:val="22"/>
                <w:szCs w:val="22"/>
                <w:lang w:eastAsia="en-GB"/>
              </w:rPr>
              <w:t>4</w:t>
            </w:r>
            <w:r w:rsidRPr="00553BE7">
              <w:rPr>
                <w:rFonts w:ascii="Calibri" w:hAnsi="Calibri" w:cs="Calibri"/>
                <w:color w:val="000000"/>
                <w:sz w:val="22"/>
                <w:szCs w:val="22"/>
                <w:lang w:eastAsia="en-GB"/>
              </w:rPr>
              <w:t>th</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0C662339" w14:textId="11CC4D05"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w:t>
            </w:r>
            <w:r w:rsidR="00A953B3">
              <w:rPr>
                <w:rFonts w:ascii="Calibri" w:hAnsi="Calibri" w:cs="Calibri"/>
                <w:color w:val="000000"/>
                <w:sz w:val="22"/>
                <w:szCs w:val="22"/>
                <w:lang w:eastAsia="en-GB"/>
              </w:rPr>
              <w:t>shares indicative</w:t>
            </w:r>
            <w:r w:rsidR="00A953B3" w:rsidRPr="00553BE7">
              <w:rPr>
                <w:rFonts w:ascii="Calibri" w:hAnsi="Calibri" w:cs="Calibri"/>
                <w:color w:val="000000"/>
                <w:sz w:val="22"/>
                <w:szCs w:val="22"/>
                <w:lang w:eastAsia="en-GB"/>
              </w:rPr>
              <w:t xml:space="preserve"> final TNUoS tariffs with TOs for </w:t>
            </w:r>
            <w:r w:rsidR="00B4645C">
              <w:rPr>
                <w:rFonts w:ascii="Calibri" w:hAnsi="Calibri" w:cs="Calibri"/>
                <w:color w:val="000000"/>
                <w:sz w:val="22"/>
                <w:szCs w:val="22"/>
                <w:lang w:eastAsia="en-GB"/>
              </w:rPr>
              <w:t>Financial Year</w:t>
            </w:r>
            <w:r w:rsidR="00A953B3" w:rsidRPr="00553BE7">
              <w:rPr>
                <w:rFonts w:ascii="Calibri" w:hAnsi="Calibri" w:cs="Calibri"/>
                <w:color w:val="000000"/>
                <w:sz w:val="22"/>
                <w:szCs w:val="22"/>
                <w:lang w:eastAsia="en-GB"/>
              </w:rPr>
              <w:t xml:space="preserve"> Y+1</w:t>
            </w:r>
            <w:r w:rsidR="00A953B3">
              <w:rPr>
                <w:rFonts w:ascii="Calibri" w:hAnsi="Calibri" w:cs="Calibri"/>
                <w:color w:val="000000"/>
                <w:sz w:val="22"/>
                <w:szCs w:val="22"/>
                <w:lang w:eastAsia="en-GB"/>
              </w:rPr>
              <w:t>, including the updates to the inputs (demand and generation charging base, allowed revenue and Annual Load Factors)</w:t>
            </w:r>
          </w:p>
        </w:tc>
      </w:tr>
      <w:tr w:rsidR="00A953B3" w:rsidRPr="00553BE7" w14:paraId="7DEB2F0F"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CB9BEB5"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60789"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9EBEE2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B1D4BA2" w14:textId="65B377C1"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A953B3" w:rsidRPr="00553BE7" w14:paraId="33FA5AEA"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778CC386"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5EFA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2636C862" w14:textId="6035C955"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 no later than 2</w:t>
            </w:r>
            <w:r>
              <w:rPr>
                <w:rFonts w:ascii="Calibri" w:hAnsi="Calibri" w:cs="Calibri"/>
                <w:color w:val="000000"/>
                <w:sz w:val="22"/>
                <w:szCs w:val="22"/>
                <w:lang w:eastAsia="en-GB"/>
              </w:rPr>
              <w:t>1st</w:t>
            </w:r>
            <w:r w:rsidRPr="00553BE7">
              <w:rPr>
                <w:rFonts w:ascii="Calibri" w:hAnsi="Calibri" w:cs="Calibri"/>
                <w:color w:val="000000"/>
                <w:sz w:val="22"/>
                <w:szCs w:val="22"/>
                <w:lang w:eastAsia="en-GB"/>
              </w:rPr>
              <w:t xml:space="preserve"> January</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EB229CD" w14:textId="31061722"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and TOs meet to review </w:t>
            </w:r>
            <w:r w:rsidR="0066715E">
              <w:rPr>
                <w:rFonts w:ascii="Calibri" w:hAnsi="Calibri" w:cs="Calibri"/>
                <w:color w:val="000000"/>
                <w:sz w:val="22"/>
                <w:szCs w:val="22"/>
                <w:lang w:eastAsia="en-GB"/>
              </w:rPr>
              <w:t>the indicative</w:t>
            </w:r>
            <w:r w:rsidR="00A953B3" w:rsidRPr="00553BE7">
              <w:rPr>
                <w:rFonts w:ascii="Calibri" w:hAnsi="Calibri" w:cs="Calibri"/>
                <w:color w:val="000000"/>
                <w:sz w:val="22"/>
                <w:szCs w:val="22"/>
                <w:lang w:eastAsia="en-GB"/>
              </w:rPr>
              <w:t xml:space="preserve"> final TNUoS tariffs for </w:t>
            </w:r>
            <w:r w:rsidR="00B4645C">
              <w:rPr>
                <w:rFonts w:ascii="Calibri" w:hAnsi="Calibri" w:cs="Calibri"/>
                <w:color w:val="000000"/>
                <w:sz w:val="22"/>
                <w:szCs w:val="22"/>
                <w:lang w:eastAsia="en-GB"/>
              </w:rPr>
              <w:t>Financial Year</w:t>
            </w:r>
            <w:r w:rsidR="00A953B3" w:rsidRPr="00553BE7">
              <w:rPr>
                <w:rFonts w:ascii="Calibri" w:hAnsi="Calibri" w:cs="Calibri"/>
                <w:color w:val="000000"/>
                <w:sz w:val="22"/>
                <w:szCs w:val="22"/>
                <w:lang w:eastAsia="en-GB"/>
              </w:rPr>
              <w:t xml:space="preserve"> Y+1</w:t>
            </w:r>
            <w:r w:rsidR="0066715E">
              <w:rPr>
                <w:rFonts w:ascii="Calibri" w:hAnsi="Calibri" w:cs="Calibri"/>
                <w:color w:val="000000"/>
                <w:sz w:val="22"/>
                <w:szCs w:val="22"/>
                <w:lang w:eastAsia="en-GB"/>
              </w:rPr>
              <w:t xml:space="preserve"> and answer any queries</w:t>
            </w:r>
          </w:p>
        </w:tc>
      </w:tr>
      <w:tr w:rsidR="00A953B3" w:rsidRPr="00553BE7" w14:paraId="0819D22A"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tcPr>
          <w:p w14:paraId="0EB339EE"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20A06" w14:textId="77777777" w:rsidR="00A953B3" w:rsidRPr="00553BE7" w:rsidRDefault="00A953B3" w:rsidP="00A953B3">
            <w:pPr>
              <w:spacing w:after="0"/>
              <w:rPr>
                <w:rFonts w:ascii="Calibri" w:hAnsi="Calibri" w:cs="Calibri"/>
                <w:color w:val="000000"/>
                <w:sz w:val="22"/>
                <w:szCs w:val="22"/>
                <w:lang w:eastAsia="en-GB"/>
              </w:rPr>
            </w:pP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0B074241" w14:textId="06545B80"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tcPr>
          <w:p w14:paraId="30856253" w14:textId="51B23C08"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publishes final TNUoS tariffs for </w:t>
            </w:r>
            <w:r w:rsidR="00B4645C">
              <w:rPr>
                <w:rFonts w:ascii="Calibri" w:hAnsi="Calibri" w:cs="Calibri"/>
                <w:color w:val="000000"/>
                <w:sz w:val="22"/>
                <w:szCs w:val="22"/>
                <w:lang w:eastAsia="en-GB"/>
              </w:rPr>
              <w:t>Financial Year</w:t>
            </w:r>
            <w:r w:rsidR="00A953B3" w:rsidRPr="00553BE7">
              <w:rPr>
                <w:rFonts w:ascii="Calibri" w:hAnsi="Calibri" w:cs="Calibri"/>
                <w:color w:val="000000"/>
                <w:sz w:val="22"/>
                <w:szCs w:val="22"/>
                <w:lang w:eastAsia="en-GB"/>
              </w:rPr>
              <w:t xml:space="preserve"> Y+1</w:t>
            </w:r>
          </w:p>
        </w:tc>
      </w:tr>
      <w:tr w:rsidR="00A953B3" w:rsidRPr="00553BE7" w14:paraId="24D61C87"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267E9AC0"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3862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3C3D5351"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31st</w:t>
            </w:r>
          </w:p>
        </w:tc>
        <w:tc>
          <w:tcPr>
            <w:tcW w:w="9932" w:type="dxa"/>
            <w:tcBorders>
              <w:top w:val="single" w:sz="4" w:space="0" w:color="auto"/>
              <w:left w:val="single" w:sz="4" w:space="0" w:color="auto"/>
              <w:bottom w:val="single" w:sz="4" w:space="0" w:color="auto"/>
              <w:right w:val="single" w:sz="4" w:space="0" w:color="auto"/>
            </w:tcBorders>
            <w:shd w:val="clear" w:color="auto" w:fill="FCE4D6"/>
            <w:noWrap/>
            <w:vAlign w:val="center"/>
            <w:hideMark/>
          </w:tcPr>
          <w:p w14:paraId="17B20E2A" w14:textId="3DB5E017"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4F060D">
              <w:rPr>
                <w:rFonts w:ascii="Calibri" w:hAnsi="Calibri" w:cs="Calibri"/>
                <w:color w:val="000000"/>
                <w:sz w:val="22"/>
                <w:szCs w:val="22"/>
                <w:lang w:eastAsia="en-GB"/>
              </w:rPr>
              <w:t xml:space="preserve"> publishes </w:t>
            </w:r>
            <w:r w:rsidR="00A953B3" w:rsidRPr="00553BE7">
              <w:rPr>
                <w:rFonts w:ascii="Calibri" w:hAnsi="Calibri" w:cs="Calibri"/>
                <w:color w:val="000000"/>
                <w:sz w:val="22"/>
                <w:szCs w:val="22"/>
                <w:lang w:eastAsia="en-GB"/>
              </w:rPr>
              <w:t>tariff setting timetable and information provision timescale for forthcoming year</w:t>
            </w:r>
          </w:p>
        </w:tc>
      </w:tr>
      <w:tr w:rsidR="00A953B3" w:rsidRPr="00553BE7" w14:paraId="6C1A6552" w14:textId="77777777" w:rsidTr="00F44F45">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5113485"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51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3185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Ad hoc</w:t>
            </w:r>
          </w:p>
        </w:tc>
        <w:tc>
          <w:tcPr>
            <w:tcW w:w="9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A5E8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xml:space="preserve">Quarterly review meeting, go through the Quarterly Revenue forecast report and answer any queries </w:t>
            </w:r>
          </w:p>
        </w:tc>
      </w:tr>
      <w:tr w:rsidR="00A953B3" w:rsidRPr="00553BE7" w14:paraId="51E8B8C9" w14:textId="77777777" w:rsidTr="00CE371F">
        <w:trPr>
          <w:cantSplit/>
          <w:trHeight w:val="289"/>
        </w:trPr>
        <w:tc>
          <w:tcPr>
            <w:tcW w:w="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DDEAB"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t>February</w:t>
            </w: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24E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948A98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39B8FCF" w14:textId="05629C63"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(includes monthly report)</w:t>
            </w:r>
          </w:p>
        </w:tc>
      </w:tr>
      <w:tr w:rsidR="00A953B3" w:rsidRPr="00553BE7" w14:paraId="2A53ACCB"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805E6E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739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1299917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86E4B83" w14:textId="33164720"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A953B3" w:rsidRPr="00553BE7" w14:paraId="35D8C3DF" w14:textId="77777777" w:rsidTr="00F44F45">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718B72B"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7DB24"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BDECAD9"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D18A758" w14:textId="78B36333"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F44F45" w:rsidRPr="00553BE7" w14:paraId="6A4A7D7D" w14:textId="77777777" w:rsidTr="00F44F45">
        <w:trPr>
          <w:cantSplit/>
          <w:trHeight w:val="301"/>
        </w:trPr>
        <w:tc>
          <w:tcPr>
            <w:tcW w:w="865" w:type="dxa"/>
            <w:tcBorders>
              <w:top w:val="single" w:sz="4" w:space="0" w:color="auto"/>
            </w:tcBorders>
            <w:noWrap/>
            <w:vAlign w:val="center"/>
          </w:tcPr>
          <w:p w14:paraId="4D5F683F" w14:textId="77777777" w:rsidR="00F44F45" w:rsidRPr="00553BE7" w:rsidRDefault="00F44F45" w:rsidP="00A953B3">
            <w:pPr>
              <w:spacing w:after="0"/>
              <w:rPr>
                <w:rFonts w:ascii="Calibri" w:hAnsi="Calibri" w:cs="Calibri"/>
                <w:color w:val="000000"/>
                <w:sz w:val="22"/>
                <w:szCs w:val="22"/>
                <w:lang w:eastAsia="en-GB"/>
              </w:rPr>
            </w:pPr>
          </w:p>
        </w:tc>
        <w:tc>
          <w:tcPr>
            <w:tcW w:w="2439" w:type="dxa"/>
            <w:tcBorders>
              <w:top w:val="single" w:sz="4" w:space="0" w:color="auto"/>
            </w:tcBorders>
            <w:shd w:val="clear" w:color="auto" w:fill="auto"/>
            <w:noWrap/>
            <w:vAlign w:val="center"/>
          </w:tcPr>
          <w:p w14:paraId="602F144C" w14:textId="77777777" w:rsidR="00F44F45" w:rsidRPr="00553BE7" w:rsidRDefault="00F44F45" w:rsidP="00A953B3">
            <w:pPr>
              <w:spacing w:after="0"/>
              <w:rPr>
                <w:rFonts w:ascii="Calibri" w:hAnsi="Calibri" w:cs="Calibri"/>
                <w:color w:val="000000"/>
                <w:sz w:val="22"/>
                <w:szCs w:val="22"/>
                <w:lang w:eastAsia="en-GB"/>
              </w:rPr>
            </w:pPr>
          </w:p>
        </w:tc>
        <w:tc>
          <w:tcPr>
            <w:tcW w:w="1487" w:type="dxa"/>
            <w:tcBorders>
              <w:top w:val="single" w:sz="4" w:space="0" w:color="auto"/>
            </w:tcBorders>
            <w:shd w:val="clear" w:color="auto" w:fill="FFFFFF" w:themeFill="background1"/>
            <w:noWrap/>
            <w:vAlign w:val="center"/>
          </w:tcPr>
          <w:p w14:paraId="092A9888" w14:textId="77777777" w:rsidR="00F44F45" w:rsidRPr="00553BE7" w:rsidRDefault="00F44F45" w:rsidP="00A953B3">
            <w:pPr>
              <w:spacing w:after="0"/>
              <w:rPr>
                <w:rFonts w:ascii="Calibri" w:hAnsi="Calibri" w:cs="Calibri"/>
                <w:color w:val="000000"/>
                <w:sz w:val="22"/>
                <w:szCs w:val="22"/>
                <w:lang w:eastAsia="en-GB"/>
              </w:rPr>
            </w:pPr>
          </w:p>
        </w:tc>
        <w:tc>
          <w:tcPr>
            <w:tcW w:w="9932" w:type="dxa"/>
            <w:tcBorders>
              <w:top w:val="single" w:sz="4" w:space="0" w:color="auto"/>
            </w:tcBorders>
            <w:shd w:val="clear" w:color="auto" w:fill="FFFFFF" w:themeFill="background1"/>
            <w:noWrap/>
            <w:vAlign w:val="center"/>
          </w:tcPr>
          <w:p w14:paraId="422A429E" w14:textId="77777777" w:rsidR="00F44F45" w:rsidRPr="00553BE7" w:rsidRDefault="00F44F45" w:rsidP="00A953B3">
            <w:pPr>
              <w:spacing w:after="0"/>
              <w:rPr>
                <w:rFonts w:ascii="Calibri" w:hAnsi="Calibri" w:cs="Calibri"/>
                <w:color w:val="000000"/>
                <w:sz w:val="22"/>
                <w:szCs w:val="22"/>
                <w:lang w:eastAsia="en-GB"/>
              </w:rPr>
            </w:pPr>
          </w:p>
        </w:tc>
      </w:tr>
      <w:tr w:rsidR="00F44F45" w:rsidRPr="00553BE7" w14:paraId="60ACB7B0" w14:textId="77777777" w:rsidTr="00F44F45">
        <w:trPr>
          <w:cantSplit/>
          <w:trHeight w:val="301"/>
        </w:trPr>
        <w:tc>
          <w:tcPr>
            <w:tcW w:w="865" w:type="dxa"/>
            <w:noWrap/>
            <w:vAlign w:val="center"/>
          </w:tcPr>
          <w:p w14:paraId="2BBB5528" w14:textId="77777777" w:rsidR="00F44F45" w:rsidRPr="00553BE7" w:rsidRDefault="00F44F45"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4CBEAF7B" w14:textId="77777777" w:rsidR="00F44F45" w:rsidRPr="00553BE7" w:rsidRDefault="00F44F45"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4A5ED441" w14:textId="77777777" w:rsidR="00F44F45" w:rsidRPr="00553BE7" w:rsidRDefault="00F44F45"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3301A1E6" w14:textId="77777777" w:rsidR="00F44F45" w:rsidRPr="00553BE7" w:rsidRDefault="00F44F45" w:rsidP="00A953B3">
            <w:pPr>
              <w:spacing w:after="0"/>
              <w:rPr>
                <w:rFonts w:ascii="Calibri" w:hAnsi="Calibri" w:cs="Calibri"/>
                <w:color w:val="000000"/>
                <w:sz w:val="22"/>
                <w:szCs w:val="22"/>
                <w:lang w:eastAsia="en-GB"/>
              </w:rPr>
            </w:pPr>
          </w:p>
        </w:tc>
      </w:tr>
      <w:tr w:rsidR="00F44F45" w:rsidRPr="00553BE7" w14:paraId="34B44C18" w14:textId="77777777" w:rsidTr="00F44F45">
        <w:trPr>
          <w:cantSplit/>
          <w:trHeight w:val="301"/>
        </w:trPr>
        <w:tc>
          <w:tcPr>
            <w:tcW w:w="865" w:type="dxa"/>
            <w:noWrap/>
            <w:vAlign w:val="center"/>
          </w:tcPr>
          <w:p w14:paraId="018603DC" w14:textId="77777777" w:rsidR="00F44F45" w:rsidRPr="00553BE7" w:rsidRDefault="00F44F45" w:rsidP="00A953B3">
            <w:pPr>
              <w:spacing w:after="0"/>
              <w:rPr>
                <w:rFonts w:ascii="Calibri" w:hAnsi="Calibri" w:cs="Calibri"/>
                <w:color w:val="000000"/>
                <w:sz w:val="22"/>
                <w:szCs w:val="22"/>
                <w:lang w:eastAsia="en-GB"/>
              </w:rPr>
            </w:pPr>
          </w:p>
        </w:tc>
        <w:tc>
          <w:tcPr>
            <w:tcW w:w="2439" w:type="dxa"/>
            <w:shd w:val="clear" w:color="auto" w:fill="auto"/>
            <w:noWrap/>
            <w:vAlign w:val="center"/>
          </w:tcPr>
          <w:p w14:paraId="0D4ED150" w14:textId="77777777" w:rsidR="00F44F45" w:rsidRPr="00553BE7" w:rsidRDefault="00F44F45" w:rsidP="00A953B3">
            <w:pPr>
              <w:spacing w:after="0"/>
              <w:rPr>
                <w:rFonts w:ascii="Calibri" w:hAnsi="Calibri" w:cs="Calibri"/>
                <w:color w:val="000000"/>
                <w:sz w:val="22"/>
                <w:szCs w:val="22"/>
                <w:lang w:eastAsia="en-GB"/>
              </w:rPr>
            </w:pPr>
          </w:p>
        </w:tc>
        <w:tc>
          <w:tcPr>
            <w:tcW w:w="1487" w:type="dxa"/>
            <w:shd w:val="clear" w:color="auto" w:fill="FFFFFF" w:themeFill="background1"/>
            <w:noWrap/>
            <w:vAlign w:val="center"/>
          </w:tcPr>
          <w:p w14:paraId="23C09AFE" w14:textId="77777777" w:rsidR="00F44F45" w:rsidRPr="00553BE7" w:rsidRDefault="00F44F45" w:rsidP="00A953B3">
            <w:pPr>
              <w:spacing w:after="0"/>
              <w:rPr>
                <w:rFonts w:ascii="Calibri" w:hAnsi="Calibri" w:cs="Calibri"/>
                <w:color w:val="000000"/>
                <w:sz w:val="22"/>
                <w:szCs w:val="22"/>
                <w:lang w:eastAsia="en-GB"/>
              </w:rPr>
            </w:pPr>
          </w:p>
        </w:tc>
        <w:tc>
          <w:tcPr>
            <w:tcW w:w="9932" w:type="dxa"/>
            <w:shd w:val="clear" w:color="auto" w:fill="FFFFFF" w:themeFill="background1"/>
            <w:noWrap/>
            <w:vAlign w:val="center"/>
          </w:tcPr>
          <w:p w14:paraId="2F06D8B4" w14:textId="77777777" w:rsidR="00F44F45" w:rsidRPr="00553BE7" w:rsidRDefault="00F44F45" w:rsidP="00A953B3">
            <w:pPr>
              <w:spacing w:after="0"/>
              <w:rPr>
                <w:rFonts w:ascii="Calibri" w:hAnsi="Calibri" w:cs="Calibri"/>
                <w:color w:val="000000"/>
                <w:sz w:val="22"/>
                <w:szCs w:val="22"/>
                <w:lang w:eastAsia="en-GB"/>
              </w:rPr>
            </w:pPr>
          </w:p>
        </w:tc>
      </w:tr>
      <w:tr w:rsidR="00A953B3" w:rsidRPr="00553BE7" w14:paraId="27BFE4D7" w14:textId="77777777" w:rsidTr="00F44F45">
        <w:trPr>
          <w:cantSplit/>
          <w:trHeight w:val="578"/>
        </w:trPr>
        <w:tc>
          <w:tcPr>
            <w:tcW w:w="865" w:type="dxa"/>
            <w:vMerge w:val="restart"/>
            <w:tcBorders>
              <w:left w:val="single" w:sz="4" w:space="0" w:color="auto"/>
              <w:bottom w:val="single" w:sz="4" w:space="0" w:color="auto"/>
              <w:right w:val="single" w:sz="4" w:space="0" w:color="auto"/>
            </w:tcBorders>
            <w:shd w:val="clear" w:color="auto" w:fill="auto"/>
            <w:noWrap/>
            <w:vAlign w:val="center"/>
            <w:hideMark/>
          </w:tcPr>
          <w:p w14:paraId="57DF00E0" w14:textId="77777777" w:rsidR="00A953B3" w:rsidRPr="00553BE7" w:rsidRDefault="00A953B3" w:rsidP="00A953B3">
            <w:pPr>
              <w:spacing w:after="0"/>
              <w:jc w:val="center"/>
              <w:rPr>
                <w:rFonts w:ascii="Calibri" w:hAnsi="Calibri" w:cs="Calibri"/>
                <w:color w:val="000000"/>
                <w:sz w:val="22"/>
                <w:szCs w:val="22"/>
                <w:lang w:eastAsia="en-GB"/>
              </w:rPr>
            </w:pPr>
            <w:r w:rsidRPr="00553BE7">
              <w:rPr>
                <w:rFonts w:ascii="Calibri" w:hAnsi="Calibri" w:cs="Calibri"/>
                <w:color w:val="000000"/>
                <w:sz w:val="22"/>
                <w:szCs w:val="22"/>
                <w:lang w:eastAsia="en-GB"/>
              </w:rPr>
              <w:lastRenderedPageBreak/>
              <w:t>March</w:t>
            </w:r>
          </w:p>
        </w:tc>
        <w:tc>
          <w:tcPr>
            <w:tcW w:w="2439" w:type="dxa"/>
            <w:tcBorders>
              <w:left w:val="single" w:sz="4" w:space="0" w:color="auto"/>
              <w:bottom w:val="single" w:sz="4" w:space="0" w:color="auto"/>
              <w:right w:val="single" w:sz="4" w:space="0" w:color="auto"/>
            </w:tcBorders>
            <w:shd w:val="clear" w:color="auto" w:fill="auto"/>
            <w:noWrap/>
            <w:vAlign w:val="center"/>
            <w:hideMark/>
          </w:tcPr>
          <w:p w14:paraId="21317A6D"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Publication of the initial TNUoS tariffs for the following year and five-year forecast</w:t>
            </w:r>
          </w:p>
        </w:tc>
        <w:tc>
          <w:tcPr>
            <w:tcW w:w="1487" w:type="dxa"/>
            <w:tcBorders>
              <w:left w:val="single" w:sz="4" w:space="0" w:color="auto"/>
              <w:bottom w:val="single" w:sz="4" w:space="0" w:color="auto"/>
              <w:right w:val="single" w:sz="4" w:space="0" w:color="auto"/>
            </w:tcBorders>
            <w:shd w:val="clear" w:color="auto" w:fill="E2EFDA"/>
            <w:noWrap/>
            <w:vAlign w:val="center"/>
            <w:hideMark/>
          </w:tcPr>
          <w:p w14:paraId="0232746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1st Business Day</w:t>
            </w:r>
          </w:p>
        </w:tc>
        <w:tc>
          <w:tcPr>
            <w:tcW w:w="9932" w:type="dxa"/>
            <w:tcBorders>
              <w:left w:val="single" w:sz="4" w:space="0" w:color="auto"/>
              <w:bottom w:val="single" w:sz="4" w:space="0" w:color="auto"/>
              <w:right w:val="single" w:sz="4" w:space="0" w:color="auto"/>
            </w:tcBorders>
            <w:shd w:val="clear" w:color="auto" w:fill="E2EFDA"/>
            <w:noWrap/>
            <w:vAlign w:val="center"/>
            <w:hideMark/>
          </w:tcPr>
          <w:p w14:paraId="64A84DDC" w14:textId="14F18DCC"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confirms amount payable for the month to </w:t>
            </w:r>
            <w:r w:rsidR="001A6FC4">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s (includes monthly report)</w:t>
            </w:r>
          </w:p>
        </w:tc>
      </w:tr>
      <w:tr w:rsidR="00A953B3" w:rsidRPr="00553BE7" w14:paraId="34411968" w14:textId="77777777" w:rsidTr="00CE371F">
        <w:trPr>
          <w:cantSplit/>
          <w:trHeight w:val="578"/>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07BAD68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4213B"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Note - the TNUoS Tariff forecast timetable to be reviewed annually and may change within a year</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03B8C6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4th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37863F8F" w14:textId="11D97EBD" w:rsidR="00A953B3" w:rsidRPr="00553BE7" w:rsidRDefault="001A6FC4"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Onshore TO</w:t>
            </w:r>
            <w:r w:rsidR="00A953B3" w:rsidRPr="00553BE7">
              <w:rPr>
                <w:rFonts w:ascii="Calibri" w:hAnsi="Calibri" w:cs="Calibri"/>
                <w:color w:val="000000"/>
                <w:sz w:val="22"/>
                <w:szCs w:val="22"/>
                <w:lang w:eastAsia="en-GB"/>
              </w:rPr>
              <w:t xml:space="preserve">s invoice </w:t>
            </w:r>
            <w:r w:rsidR="003D1805">
              <w:rPr>
                <w:rFonts w:ascii="Calibri" w:hAnsi="Calibri" w:cs="Calibri"/>
                <w:color w:val="000000"/>
                <w:sz w:val="22"/>
                <w:szCs w:val="22"/>
                <w:lang w:eastAsia="en-GB"/>
              </w:rPr>
              <w:t>The Company</w:t>
            </w:r>
          </w:p>
        </w:tc>
      </w:tr>
      <w:tr w:rsidR="00A953B3" w:rsidRPr="00553BE7" w14:paraId="5BBC47B8"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4078770F"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C50D7"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4363282"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15th</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E3C5602" w14:textId="5FDFD1E7"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pays </w:t>
            </w:r>
            <w:r w:rsidR="001A6FC4">
              <w:rPr>
                <w:rFonts w:ascii="Calibri" w:hAnsi="Calibri" w:cs="Calibri"/>
                <w:color w:val="000000"/>
                <w:sz w:val="22"/>
                <w:szCs w:val="22"/>
                <w:lang w:eastAsia="en-GB"/>
              </w:rPr>
              <w:t>Onshore TO</w:t>
            </w:r>
          </w:p>
        </w:tc>
      </w:tr>
      <w:tr w:rsidR="00A953B3" w:rsidRPr="00553BE7" w14:paraId="6E65CC22" w14:textId="77777777" w:rsidTr="00CE371F">
        <w:trPr>
          <w:cantSplit/>
          <w:trHeight w:val="289"/>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61183223"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84FD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092ADC5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4C54DB17" w14:textId="2884826E"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and TO year-end review meeting</w:t>
            </w:r>
          </w:p>
        </w:tc>
      </w:tr>
      <w:tr w:rsidR="00A953B3" w:rsidRPr="00553BE7" w14:paraId="379E6261" w14:textId="77777777" w:rsidTr="00CE371F">
        <w:trPr>
          <w:cantSplit/>
          <w:trHeight w:val="301"/>
        </w:trPr>
        <w:tc>
          <w:tcPr>
            <w:tcW w:w="865" w:type="dxa"/>
            <w:vMerge/>
            <w:tcBorders>
              <w:top w:val="single" w:sz="4" w:space="0" w:color="auto"/>
              <w:left w:val="single" w:sz="4" w:space="0" w:color="auto"/>
              <w:bottom w:val="single" w:sz="4" w:space="0" w:color="auto"/>
              <w:right w:val="single" w:sz="4" w:space="0" w:color="auto"/>
            </w:tcBorders>
            <w:noWrap/>
            <w:vAlign w:val="center"/>
            <w:hideMark/>
          </w:tcPr>
          <w:p w14:paraId="525518D4" w14:textId="77777777" w:rsidR="00A953B3" w:rsidRPr="00553BE7" w:rsidRDefault="00A953B3" w:rsidP="00A953B3">
            <w:pPr>
              <w:spacing w:after="0"/>
              <w:rPr>
                <w:rFonts w:ascii="Calibri" w:hAnsi="Calibri" w:cs="Calibri"/>
                <w:color w:val="000000"/>
                <w:sz w:val="22"/>
                <w:szCs w:val="22"/>
                <w:lang w:eastAsia="en-GB"/>
              </w:rPr>
            </w:pPr>
          </w:p>
        </w:tc>
        <w:tc>
          <w:tcPr>
            <w:tcW w:w="24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66D2F"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 </w:t>
            </w:r>
          </w:p>
        </w:tc>
        <w:tc>
          <w:tcPr>
            <w:tcW w:w="1487"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7CB77AB0" w14:textId="77777777" w:rsidR="00A953B3" w:rsidRPr="00553BE7" w:rsidRDefault="00A953B3" w:rsidP="00A953B3">
            <w:pPr>
              <w:spacing w:after="0"/>
              <w:rPr>
                <w:rFonts w:ascii="Calibri" w:hAnsi="Calibri" w:cs="Calibri"/>
                <w:color w:val="000000"/>
                <w:sz w:val="22"/>
                <w:szCs w:val="22"/>
                <w:lang w:eastAsia="en-GB"/>
              </w:rPr>
            </w:pPr>
            <w:r w:rsidRPr="00553BE7">
              <w:rPr>
                <w:rFonts w:ascii="Calibri" w:hAnsi="Calibri" w:cs="Calibri"/>
                <w:color w:val="000000"/>
                <w:sz w:val="22"/>
                <w:szCs w:val="22"/>
                <w:lang w:eastAsia="en-GB"/>
              </w:rPr>
              <w:t>Last Business Day</w:t>
            </w:r>
          </w:p>
        </w:tc>
        <w:tc>
          <w:tcPr>
            <w:tcW w:w="9932" w:type="dxa"/>
            <w:tcBorders>
              <w:top w:val="single" w:sz="4" w:space="0" w:color="auto"/>
              <w:left w:val="single" w:sz="4" w:space="0" w:color="auto"/>
              <w:bottom w:val="single" w:sz="4" w:space="0" w:color="auto"/>
              <w:right w:val="single" w:sz="4" w:space="0" w:color="auto"/>
            </w:tcBorders>
            <w:shd w:val="clear" w:color="auto" w:fill="E2EFDA"/>
            <w:noWrap/>
            <w:vAlign w:val="center"/>
            <w:hideMark/>
          </w:tcPr>
          <w:p w14:paraId="25EAB13E" w14:textId="7E8C84EF" w:rsidR="00A953B3" w:rsidRPr="00553BE7" w:rsidRDefault="003D1805" w:rsidP="00A953B3">
            <w:pPr>
              <w:spacing w:after="0"/>
              <w:rPr>
                <w:rFonts w:ascii="Calibri" w:hAnsi="Calibri" w:cs="Calibri"/>
                <w:color w:val="000000"/>
                <w:sz w:val="22"/>
                <w:szCs w:val="22"/>
                <w:lang w:eastAsia="en-GB"/>
              </w:rPr>
            </w:pPr>
            <w:r>
              <w:rPr>
                <w:rFonts w:ascii="Calibri" w:hAnsi="Calibri" w:cs="Calibri"/>
                <w:color w:val="000000"/>
                <w:sz w:val="22"/>
                <w:szCs w:val="22"/>
                <w:lang w:eastAsia="en-GB"/>
              </w:rPr>
              <w:t>The Company</w:t>
            </w:r>
            <w:r w:rsidR="00A953B3" w:rsidRPr="00553BE7">
              <w:rPr>
                <w:rFonts w:ascii="Calibri" w:hAnsi="Calibri" w:cs="Calibri"/>
                <w:color w:val="000000"/>
                <w:sz w:val="22"/>
                <w:szCs w:val="22"/>
                <w:lang w:eastAsia="en-GB"/>
              </w:rPr>
              <w:t xml:space="preserve"> to provide indicative year-end report </w:t>
            </w:r>
          </w:p>
        </w:tc>
      </w:tr>
    </w:tbl>
    <w:p w14:paraId="16F32EB6" w14:textId="77777777" w:rsidR="00553BE7" w:rsidRPr="0059608B" w:rsidRDefault="00553BE7" w:rsidP="0085732A">
      <w:pPr>
        <w:rPr>
          <w:b/>
          <w:bCs/>
          <w:i/>
          <w:iCs/>
        </w:rPr>
      </w:pPr>
    </w:p>
    <w:sectPr w:rsidR="00553BE7" w:rsidRPr="0059608B" w:rsidSect="008E3C72">
      <w:pgSz w:w="16839" w:h="11907" w:orient="landscape" w:code="9"/>
      <w:pgMar w:top="1276"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7E948" w14:textId="77777777" w:rsidR="00C41FBE" w:rsidRDefault="00C41FBE">
      <w:pPr>
        <w:spacing w:after="0"/>
      </w:pPr>
      <w:r>
        <w:separator/>
      </w:r>
    </w:p>
  </w:endnote>
  <w:endnote w:type="continuationSeparator" w:id="0">
    <w:p w14:paraId="408EE6A0" w14:textId="77777777" w:rsidR="00C41FBE" w:rsidRDefault="00C41FBE">
      <w:pPr>
        <w:spacing w:after="0"/>
      </w:pPr>
      <w:r>
        <w:continuationSeparator/>
      </w:r>
    </w:p>
  </w:endnote>
  <w:endnote w:type="continuationNotice" w:id="1">
    <w:p w14:paraId="39860B29" w14:textId="77777777" w:rsidR="00C41FBE" w:rsidRDefault="00C41F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LT Pro 75">
    <w:altName w:val="Arial"/>
    <w:panose1 w:val="00000000000000000000"/>
    <w:charset w:val="4D"/>
    <w:family w:val="swiss"/>
    <w:notTrueType/>
    <w:pitch w:val="variable"/>
    <w:sig w:usb0="8000002F" w:usb1="5000204A" w:usb2="00000000" w:usb3="00000000" w:csb0="0000009B" w:csb1="00000000"/>
  </w:font>
  <w:font w:name="Cambria Math">
    <w:panose1 w:val="02040503050406030204"/>
    <w:charset w:val="00"/>
    <w:family w:val="roman"/>
    <w:pitch w:val="variable"/>
    <w:sig w:usb0="E00006FF" w:usb1="420024FF" w:usb2="02000000" w:usb3="00000000" w:csb0="0000019F" w:csb1="00000000"/>
  </w:font>
  <w:font w:name="Helvetica Neue LT Pro 85 Heavy">
    <w:altName w:val="Arial"/>
    <w:panose1 w:val="00000000000000000000"/>
    <w:charset w:val="4D"/>
    <w:family w:val="swiss"/>
    <w:notTrueType/>
    <w:pitch w:val="variable"/>
    <w:sig w:usb0="8000002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2BF1" w14:textId="77777777" w:rsidR="000B2307" w:rsidRDefault="000B23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B22BF2" w14:textId="77777777" w:rsidR="000B2307" w:rsidRDefault="000B2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2BF3" w14:textId="48ED86D6" w:rsidR="000B2307" w:rsidRDefault="000B2307">
    <w:pPr>
      <w:pStyle w:val="Footer"/>
      <w:framePr w:wrap="around" w:vAnchor="text" w:hAnchor="margin" w:xAlign="center" w:y="1"/>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2</w:t>
    </w:r>
    <w:r>
      <w:rPr>
        <w:rStyle w:val="PageNumber"/>
        <w:snapToGrid w:val="0"/>
      </w:rPr>
      <w:fldChar w:fldCharType="end"/>
    </w:r>
    <w:r>
      <w:rPr>
        <w:rStyle w:val="PageNumber"/>
        <w:snapToGrid w:val="0"/>
      </w:rPr>
      <w:t xml:space="preserve"> of 21</w:t>
    </w:r>
  </w:p>
  <w:p w14:paraId="28B22BF4" w14:textId="77777777" w:rsidR="000B2307" w:rsidRDefault="000B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EAC5D" w14:textId="77777777" w:rsidR="00C41FBE" w:rsidRDefault="00C41FBE">
      <w:r>
        <w:separator/>
      </w:r>
    </w:p>
    <w:p w14:paraId="5EE756A2" w14:textId="77777777" w:rsidR="00C41FBE" w:rsidRDefault="00C41FBE"/>
  </w:footnote>
  <w:footnote w:type="continuationSeparator" w:id="0">
    <w:p w14:paraId="72A13CAD" w14:textId="77777777" w:rsidR="00C41FBE" w:rsidRDefault="00C41FBE">
      <w:r>
        <w:continuationSeparator/>
      </w:r>
    </w:p>
    <w:p w14:paraId="2EA1B5C1" w14:textId="77777777" w:rsidR="00C41FBE" w:rsidRDefault="00C41FBE"/>
  </w:footnote>
  <w:footnote w:type="continuationNotice" w:id="1">
    <w:p w14:paraId="36091DC3" w14:textId="77777777" w:rsidR="00C41FBE" w:rsidRDefault="00C41FBE">
      <w:pPr>
        <w:spacing w:after="0"/>
      </w:pPr>
    </w:p>
  </w:footnote>
  <w:footnote w:id="2">
    <w:p w14:paraId="71BEBDB3" w14:textId="77777777" w:rsidR="000B2307" w:rsidRDefault="000B2307" w:rsidP="0034513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61A1D" w14:textId="77777777" w:rsidR="000B2307" w:rsidRDefault="000B2307" w:rsidP="000F0ABA">
    <w:pPr>
      <w:pStyle w:val="Header"/>
    </w:pPr>
    <w:r>
      <w:t xml:space="preserve">STCP 24-1 Revenue Forecast Information Provision </w:t>
    </w:r>
  </w:p>
  <w:p w14:paraId="28B22BF0" w14:textId="72FE66D1" w:rsidR="000B2307" w:rsidRPr="00737B57" w:rsidRDefault="000B2307" w:rsidP="000F0ABA">
    <w:pPr>
      <w:pStyle w:val="Header"/>
    </w:pPr>
    <w:r>
      <w:t xml:space="preserve">Issue </w:t>
    </w:r>
    <w:r w:rsidRPr="000E6F4A">
      <w:t>00</w:t>
    </w:r>
    <w:r w:rsidR="009C329C" w:rsidRPr="000E6F4A">
      <w:t>6</w:t>
    </w:r>
    <w:r w:rsidRPr="000E6F4A">
      <w:t xml:space="preserve"> </w:t>
    </w:r>
    <w:r w:rsidR="000605F6">
      <w:t>25</w:t>
    </w:r>
    <w:r w:rsidR="009C329C" w:rsidRPr="000E6F4A">
      <w:t>/04/2023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87A3D" w14:textId="77777777" w:rsidR="000B2307" w:rsidRDefault="000B23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3352FC9"/>
    <w:multiLevelType w:val="hybridMultilevel"/>
    <w:tmpl w:val="D546691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15:restartNumberingAfterBreak="0">
    <w:nsid w:val="03B02347"/>
    <w:multiLevelType w:val="hybridMultilevel"/>
    <w:tmpl w:val="042699D6"/>
    <w:lvl w:ilvl="0" w:tplc="B5FCF8C6">
      <w:start w:val="1"/>
      <w:numFmt w:val="bullet"/>
      <w:lvlText w:val=""/>
      <w:lvlJc w:val="left"/>
      <w:pPr>
        <w:ind w:left="1629" w:hanging="360"/>
      </w:pPr>
      <w:rPr>
        <w:rFonts w:ascii="Symbol" w:hAnsi="Symbol" w:hint="default"/>
      </w:rPr>
    </w:lvl>
    <w:lvl w:ilvl="1" w:tplc="6D5CC114" w:tentative="1">
      <w:start w:val="1"/>
      <w:numFmt w:val="bullet"/>
      <w:lvlText w:val="o"/>
      <w:lvlJc w:val="left"/>
      <w:pPr>
        <w:ind w:left="2349" w:hanging="360"/>
      </w:pPr>
      <w:rPr>
        <w:rFonts w:ascii="Courier New" w:hAnsi="Courier New" w:cs="Courier New" w:hint="default"/>
      </w:rPr>
    </w:lvl>
    <w:lvl w:ilvl="2" w:tplc="B6B49772" w:tentative="1">
      <w:start w:val="1"/>
      <w:numFmt w:val="bullet"/>
      <w:lvlText w:val=""/>
      <w:lvlJc w:val="left"/>
      <w:pPr>
        <w:ind w:left="3069" w:hanging="360"/>
      </w:pPr>
      <w:rPr>
        <w:rFonts w:ascii="Wingdings" w:hAnsi="Wingdings" w:hint="default"/>
      </w:rPr>
    </w:lvl>
    <w:lvl w:ilvl="3" w:tplc="68FAB5D4" w:tentative="1">
      <w:start w:val="1"/>
      <w:numFmt w:val="bullet"/>
      <w:lvlText w:val=""/>
      <w:lvlJc w:val="left"/>
      <w:pPr>
        <w:ind w:left="3789" w:hanging="360"/>
      </w:pPr>
      <w:rPr>
        <w:rFonts w:ascii="Symbol" w:hAnsi="Symbol" w:hint="default"/>
      </w:rPr>
    </w:lvl>
    <w:lvl w:ilvl="4" w:tplc="F48AFD2E" w:tentative="1">
      <w:start w:val="1"/>
      <w:numFmt w:val="bullet"/>
      <w:lvlText w:val="o"/>
      <w:lvlJc w:val="left"/>
      <w:pPr>
        <w:ind w:left="4509" w:hanging="360"/>
      </w:pPr>
      <w:rPr>
        <w:rFonts w:ascii="Courier New" w:hAnsi="Courier New" w:cs="Courier New" w:hint="default"/>
      </w:rPr>
    </w:lvl>
    <w:lvl w:ilvl="5" w:tplc="6152E9D2" w:tentative="1">
      <w:start w:val="1"/>
      <w:numFmt w:val="bullet"/>
      <w:lvlText w:val=""/>
      <w:lvlJc w:val="left"/>
      <w:pPr>
        <w:ind w:left="5229" w:hanging="360"/>
      </w:pPr>
      <w:rPr>
        <w:rFonts w:ascii="Wingdings" w:hAnsi="Wingdings" w:hint="default"/>
      </w:rPr>
    </w:lvl>
    <w:lvl w:ilvl="6" w:tplc="ACB88A50" w:tentative="1">
      <w:start w:val="1"/>
      <w:numFmt w:val="bullet"/>
      <w:lvlText w:val=""/>
      <w:lvlJc w:val="left"/>
      <w:pPr>
        <w:ind w:left="5949" w:hanging="360"/>
      </w:pPr>
      <w:rPr>
        <w:rFonts w:ascii="Symbol" w:hAnsi="Symbol" w:hint="default"/>
      </w:rPr>
    </w:lvl>
    <w:lvl w:ilvl="7" w:tplc="AD30B52A" w:tentative="1">
      <w:start w:val="1"/>
      <w:numFmt w:val="bullet"/>
      <w:lvlText w:val="o"/>
      <w:lvlJc w:val="left"/>
      <w:pPr>
        <w:ind w:left="6669" w:hanging="360"/>
      </w:pPr>
      <w:rPr>
        <w:rFonts w:ascii="Courier New" w:hAnsi="Courier New" w:cs="Courier New" w:hint="default"/>
      </w:rPr>
    </w:lvl>
    <w:lvl w:ilvl="8" w:tplc="81A655AE" w:tentative="1">
      <w:start w:val="1"/>
      <w:numFmt w:val="bullet"/>
      <w:lvlText w:val=""/>
      <w:lvlJc w:val="left"/>
      <w:pPr>
        <w:ind w:left="7389" w:hanging="360"/>
      </w:pPr>
      <w:rPr>
        <w:rFonts w:ascii="Wingdings" w:hAnsi="Wingdings" w:hint="default"/>
      </w:rPr>
    </w:lvl>
  </w:abstractNum>
  <w:abstractNum w:abstractNumId="3" w15:restartNumberingAfterBreak="0">
    <w:nsid w:val="0418334C"/>
    <w:multiLevelType w:val="hybridMultilevel"/>
    <w:tmpl w:val="88F6D0FE"/>
    <w:lvl w:ilvl="0" w:tplc="05E6A27A">
      <w:start w:val="1"/>
      <w:numFmt w:val="decimal"/>
      <w:lvlText w:val="%1."/>
      <w:lvlJc w:val="left"/>
      <w:pPr>
        <w:tabs>
          <w:tab w:val="num" w:pos="720"/>
        </w:tabs>
        <w:ind w:left="720" w:hanging="360"/>
      </w:pPr>
      <w:rPr>
        <w:rFonts w:hint="default"/>
      </w:rPr>
    </w:lvl>
    <w:lvl w:ilvl="1" w:tplc="AA341632" w:tentative="1">
      <w:start w:val="1"/>
      <w:numFmt w:val="lowerLetter"/>
      <w:lvlText w:val="%2."/>
      <w:lvlJc w:val="left"/>
      <w:pPr>
        <w:tabs>
          <w:tab w:val="num" w:pos="1440"/>
        </w:tabs>
        <w:ind w:left="1440" w:hanging="360"/>
      </w:pPr>
    </w:lvl>
    <w:lvl w:ilvl="2" w:tplc="EACC595C" w:tentative="1">
      <w:start w:val="1"/>
      <w:numFmt w:val="lowerRoman"/>
      <w:lvlText w:val="%3."/>
      <w:lvlJc w:val="right"/>
      <w:pPr>
        <w:tabs>
          <w:tab w:val="num" w:pos="2160"/>
        </w:tabs>
        <w:ind w:left="2160" w:hanging="180"/>
      </w:pPr>
    </w:lvl>
    <w:lvl w:ilvl="3" w:tplc="81D2EFAC" w:tentative="1">
      <w:start w:val="1"/>
      <w:numFmt w:val="decimal"/>
      <w:lvlText w:val="%4."/>
      <w:lvlJc w:val="left"/>
      <w:pPr>
        <w:tabs>
          <w:tab w:val="num" w:pos="2880"/>
        </w:tabs>
        <w:ind w:left="2880" w:hanging="360"/>
      </w:pPr>
    </w:lvl>
    <w:lvl w:ilvl="4" w:tplc="1F1257AA" w:tentative="1">
      <w:start w:val="1"/>
      <w:numFmt w:val="lowerLetter"/>
      <w:lvlText w:val="%5."/>
      <w:lvlJc w:val="left"/>
      <w:pPr>
        <w:tabs>
          <w:tab w:val="num" w:pos="3600"/>
        </w:tabs>
        <w:ind w:left="3600" w:hanging="360"/>
      </w:pPr>
    </w:lvl>
    <w:lvl w:ilvl="5" w:tplc="9EF811EC" w:tentative="1">
      <w:start w:val="1"/>
      <w:numFmt w:val="lowerRoman"/>
      <w:lvlText w:val="%6."/>
      <w:lvlJc w:val="right"/>
      <w:pPr>
        <w:tabs>
          <w:tab w:val="num" w:pos="4320"/>
        </w:tabs>
        <w:ind w:left="4320" w:hanging="180"/>
      </w:pPr>
    </w:lvl>
    <w:lvl w:ilvl="6" w:tplc="F7F87EEC" w:tentative="1">
      <w:start w:val="1"/>
      <w:numFmt w:val="decimal"/>
      <w:lvlText w:val="%7."/>
      <w:lvlJc w:val="left"/>
      <w:pPr>
        <w:tabs>
          <w:tab w:val="num" w:pos="5040"/>
        </w:tabs>
        <w:ind w:left="5040" w:hanging="360"/>
      </w:pPr>
    </w:lvl>
    <w:lvl w:ilvl="7" w:tplc="8B5A784C" w:tentative="1">
      <w:start w:val="1"/>
      <w:numFmt w:val="lowerLetter"/>
      <w:lvlText w:val="%8."/>
      <w:lvlJc w:val="left"/>
      <w:pPr>
        <w:tabs>
          <w:tab w:val="num" w:pos="5760"/>
        </w:tabs>
        <w:ind w:left="5760" w:hanging="360"/>
      </w:pPr>
    </w:lvl>
    <w:lvl w:ilvl="8" w:tplc="782EDAC4" w:tentative="1">
      <w:start w:val="1"/>
      <w:numFmt w:val="lowerRoman"/>
      <w:lvlText w:val="%9."/>
      <w:lvlJc w:val="right"/>
      <w:pPr>
        <w:tabs>
          <w:tab w:val="num" w:pos="6480"/>
        </w:tabs>
        <w:ind w:left="6480" w:hanging="180"/>
      </w:pPr>
    </w:lvl>
  </w:abstractNum>
  <w:abstractNum w:abstractNumId="4" w15:restartNumberingAfterBreak="0">
    <w:nsid w:val="09E07488"/>
    <w:multiLevelType w:val="multilevel"/>
    <w:tmpl w:val="A482B50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886786"/>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410425"/>
    <w:multiLevelType w:val="multilevel"/>
    <w:tmpl w:val="36F83BC2"/>
    <w:lvl w:ilvl="0">
      <w:start w:val="1"/>
      <w:numFmt w:val="decimal"/>
      <w:lvlText w:val="%1."/>
      <w:lvlJc w:val="left"/>
      <w:pPr>
        <w:tabs>
          <w:tab w:val="num" w:pos="809"/>
        </w:tabs>
        <w:ind w:left="809" w:hanging="360"/>
      </w:p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8" w15:restartNumberingAfterBreak="0">
    <w:nsid w:val="1B967282"/>
    <w:multiLevelType w:val="multilevel"/>
    <w:tmpl w:val="87962FF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BBE07A6"/>
    <w:multiLevelType w:val="hybridMultilevel"/>
    <w:tmpl w:val="48125FEA"/>
    <w:lvl w:ilvl="0" w:tplc="A946671E">
      <w:start w:val="1"/>
      <w:numFmt w:val="decimal"/>
      <w:lvlText w:val="%1."/>
      <w:lvlJc w:val="left"/>
      <w:pPr>
        <w:tabs>
          <w:tab w:val="num" w:pos="907"/>
        </w:tabs>
        <w:ind w:left="907" w:hanging="547"/>
      </w:pPr>
      <w:rPr>
        <w:rFonts w:hint="default"/>
      </w:rPr>
    </w:lvl>
    <w:lvl w:ilvl="1" w:tplc="532A0C16" w:tentative="1">
      <w:start w:val="1"/>
      <w:numFmt w:val="lowerLetter"/>
      <w:lvlText w:val="%2."/>
      <w:lvlJc w:val="left"/>
      <w:pPr>
        <w:tabs>
          <w:tab w:val="num" w:pos="1440"/>
        </w:tabs>
        <w:ind w:left="1440" w:hanging="360"/>
      </w:pPr>
    </w:lvl>
    <w:lvl w:ilvl="2" w:tplc="0A4A21E0" w:tentative="1">
      <w:start w:val="1"/>
      <w:numFmt w:val="lowerRoman"/>
      <w:lvlText w:val="%3."/>
      <w:lvlJc w:val="right"/>
      <w:pPr>
        <w:tabs>
          <w:tab w:val="num" w:pos="2160"/>
        </w:tabs>
        <w:ind w:left="2160" w:hanging="180"/>
      </w:pPr>
    </w:lvl>
    <w:lvl w:ilvl="3" w:tplc="1226B3A6" w:tentative="1">
      <w:start w:val="1"/>
      <w:numFmt w:val="decimal"/>
      <w:lvlText w:val="%4."/>
      <w:lvlJc w:val="left"/>
      <w:pPr>
        <w:tabs>
          <w:tab w:val="num" w:pos="2880"/>
        </w:tabs>
        <w:ind w:left="2880" w:hanging="360"/>
      </w:pPr>
    </w:lvl>
    <w:lvl w:ilvl="4" w:tplc="936E45BA" w:tentative="1">
      <w:start w:val="1"/>
      <w:numFmt w:val="lowerLetter"/>
      <w:lvlText w:val="%5."/>
      <w:lvlJc w:val="left"/>
      <w:pPr>
        <w:tabs>
          <w:tab w:val="num" w:pos="3600"/>
        </w:tabs>
        <w:ind w:left="3600" w:hanging="360"/>
      </w:pPr>
    </w:lvl>
    <w:lvl w:ilvl="5" w:tplc="7324AF12" w:tentative="1">
      <w:start w:val="1"/>
      <w:numFmt w:val="lowerRoman"/>
      <w:lvlText w:val="%6."/>
      <w:lvlJc w:val="right"/>
      <w:pPr>
        <w:tabs>
          <w:tab w:val="num" w:pos="4320"/>
        </w:tabs>
        <w:ind w:left="4320" w:hanging="180"/>
      </w:pPr>
    </w:lvl>
    <w:lvl w:ilvl="6" w:tplc="F5B0E37A" w:tentative="1">
      <w:start w:val="1"/>
      <w:numFmt w:val="decimal"/>
      <w:lvlText w:val="%7."/>
      <w:lvlJc w:val="left"/>
      <w:pPr>
        <w:tabs>
          <w:tab w:val="num" w:pos="5040"/>
        </w:tabs>
        <w:ind w:left="5040" w:hanging="360"/>
      </w:pPr>
    </w:lvl>
    <w:lvl w:ilvl="7" w:tplc="3A0A18CC" w:tentative="1">
      <w:start w:val="1"/>
      <w:numFmt w:val="lowerLetter"/>
      <w:lvlText w:val="%8."/>
      <w:lvlJc w:val="left"/>
      <w:pPr>
        <w:tabs>
          <w:tab w:val="num" w:pos="5760"/>
        </w:tabs>
        <w:ind w:left="5760" w:hanging="360"/>
      </w:pPr>
    </w:lvl>
    <w:lvl w:ilvl="8" w:tplc="9CCCEA86" w:tentative="1">
      <w:start w:val="1"/>
      <w:numFmt w:val="lowerRoman"/>
      <w:lvlText w:val="%9."/>
      <w:lvlJc w:val="right"/>
      <w:pPr>
        <w:tabs>
          <w:tab w:val="num" w:pos="6480"/>
        </w:tabs>
        <w:ind w:left="6480" w:hanging="180"/>
      </w:pPr>
    </w:lvl>
  </w:abstractNum>
  <w:abstractNum w:abstractNumId="10" w15:restartNumberingAfterBreak="0">
    <w:nsid w:val="22277A48"/>
    <w:multiLevelType w:val="hybridMultilevel"/>
    <w:tmpl w:val="DEDE9D7E"/>
    <w:lvl w:ilvl="0" w:tplc="5ED46E6A">
      <w:start w:val="1"/>
      <w:numFmt w:val="bullet"/>
      <w:lvlText w:val=""/>
      <w:lvlJc w:val="left"/>
      <w:pPr>
        <w:ind w:left="720" w:hanging="360"/>
      </w:pPr>
      <w:rPr>
        <w:rFonts w:ascii="Symbol" w:hAnsi="Symbol" w:hint="default"/>
      </w:rPr>
    </w:lvl>
    <w:lvl w:ilvl="1" w:tplc="6678AA3A">
      <w:start w:val="1"/>
      <w:numFmt w:val="bullet"/>
      <w:lvlText w:val="o"/>
      <w:lvlJc w:val="left"/>
      <w:pPr>
        <w:ind w:left="1440" w:hanging="360"/>
      </w:pPr>
      <w:rPr>
        <w:rFonts w:ascii="Courier New" w:hAnsi="Courier New" w:hint="default"/>
      </w:rPr>
    </w:lvl>
    <w:lvl w:ilvl="2" w:tplc="F990BCA0">
      <w:start w:val="1"/>
      <w:numFmt w:val="bullet"/>
      <w:lvlText w:val=""/>
      <w:lvlJc w:val="left"/>
      <w:pPr>
        <w:ind w:left="2160" w:hanging="360"/>
      </w:pPr>
      <w:rPr>
        <w:rFonts w:ascii="Wingdings" w:hAnsi="Wingdings" w:hint="default"/>
      </w:rPr>
    </w:lvl>
    <w:lvl w:ilvl="3" w:tplc="E9DEAF2E">
      <w:start w:val="1"/>
      <w:numFmt w:val="bullet"/>
      <w:lvlText w:val=""/>
      <w:lvlJc w:val="left"/>
      <w:pPr>
        <w:ind w:left="2880" w:hanging="360"/>
      </w:pPr>
      <w:rPr>
        <w:rFonts w:ascii="Symbol" w:hAnsi="Symbol" w:hint="default"/>
      </w:rPr>
    </w:lvl>
    <w:lvl w:ilvl="4" w:tplc="2244FFB8">
      <w:start w:val="1"/>
      <w:numFmt w:val="bullet"/>
      <w:lvlText w:val="o"/>
      <w:lvlJc w:val="left"/>
      <w:pPr>
        <w:ind w:left="3600" w:hanging="360"/>
      </w:pPr>
      <w:rPr>
        <w:rFonts w:ascii="Courier New" w:hAnsi="Courier New" w:hint="default"/>
      </w:rPr>
    </w:lvl>
    <w:lvl w:ilvl="5" w:tplc="B986F6DE">
      <w:start w:val="1"/>
      <w:numFmt w:val="bullet"/>
      <w:lvlText w:val=""/>
      <w:lvlJc w:val="left"/>
      <w:pPr>
        <w:ind w:left="4320" w:hanging="360"/>
      </w:pPr>
      <w:rPr>
        <w:rFonts w:ascii="Wingdings" w:hAnsi="Wingdings" w:hint="default"/>
      </w:rPr>
    </w:lvl>
    <w:lvl w:ilvl="6" w:tplc="295CF414">
      <w:start w:val="1"/>
      <w:numFmt w:val="bullet"/>
      <w:lvlText w:val=""/>
      <w:lvlJc w:val="left"/>
      <w:pPr>
        <w:ind w:left="5040" w:hanging="360"/>
      </w:pPr>
      <w:rPr>
        <w:rFonts w:ascii="Symbol" w:hAnsi="Symbol" w:hint="default"/>
      </w:rPr>
    </w:lvl>
    <w:lvl w:ilvl="7" w:tplc="64DA5D10">
      <w:start w:val="1"/>
      <w:numFmt w:val="bullet"/>
      <w:lvlText w:val="o"/>
      <w:lvlJc w:val="left"/>
      <w:pPr>
        <w:ind w:left="5760" w:hanging="360"/>
      </w:pPr>
      <w:rPr>
        <w:rFonts w:ascii="Courier New" w:hAnsi="Courier New" w:hint="default"/>
      </w:rPr>
    </w:lvl>
    <w:lvl w:ilvl="8" w:tplc="ABC29D82">
      <w:start w:val="1"/>
      <w:numFmt w:val="bullet"/>
      <w:lvlText w:val=""/>
      <w:lvlJc w:val="left"/>
      <w:pPr>
        <w:ind w:left="6480" w:hanging="360"/>
      </w:pPr>
      <w:rPr>
        <w:rFonts w:ascii="Wingdings" w:hAnsi="Wingdings" w:hint="default"/>
      </w:rPr>
    </w:lvl>
  </w:abstractNum>
  <w:abstractNum w:abstractNumId="11" w15:restartNumberingAfterBreak="0">
    <w:nsid w:val="269E2BE6"/>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C545666"/>
    <w:multiLevelType w:val="hybridMultilevel"/>
    <w:tmpl w:val="49CA208C"/>
    <w:lvl w:ilvl="0" w:tplc="9B9073EA">
      <w:numFmt w:val="bullet"/>
      <w:lvlText w:val="-"/>
      <w:lvlJc w:val="left"/>
      <w:pPr>
        <w:ind w:left="720" w:hanging="360"/>
      </w:pPr>
      <w:rPr>
        <w:rFonts w:ascii="Helvetica Neue LT Pro 55 Roman" w:eastAsiaTheme="minorHAnsi" w:hAnsi="Helvetica Neue LT Pro 55 Roman" w:cstheme="minorBidi" w:hint="default"/>
      </w:rPr>
    </w:lvl>
    <w:lvl w:ilvl="1" w:tplc="78F0F786" w:tentative="1">
      <w:start w:val="1"/>
      <w:numFmt w:val="bullet"/>
      <w:lvlText w:val="o"/>
      <w:lvlJc w:val="left"/>
      <w:pPr>
        <w:ind w:left="1440" w:hanging="360"/>
      </w:pPr>
      <w:rPr>
        <w:rFonts w:ascii="Courier New" w:hAnsi="Courier New" w:cs="Courier New" w:hint="default"/>
      </w:rPr>
    </w:lvl>
    <w:lvl w:ilvl="2" w:tplc="89F26E2E" w:tentative="1">
      <w:start w:val="1"/>
      <w:numFmt w:val="bullet"/>
      <w:lvlText w:val=""/>
      <w:lvlJc w:val="left"/>
      <w:pPr>
        <w:ind w:left="2160" w:hanging="360"/>
      </w:pPr>
      <w:rPr>
        <w:rFonts w:ascii="Wingdings" w:hAnsi="Wingdings" w:hint="default"/>
      </w:rPr>
    </w:lvl>
    <w:lvl w:ilvl="3" w:tplc="68388DA0" w:tentative="1">
      <w:start w:val="1"/>
      <w:numFmt w:val="bullet"/>
      <w:lvlText w:val=""/>
      <w:lvlJc w:val="left"/>
      <w:pPr>
        <w:ind w:left="2880" w:hanging="360"/>
      </w:pPr>
      <w:rPr>
        <w:rFonts w:ascii="Symbol" w:hAnsi="Symbol" w:hint="default"/>
      </w:rPr>
    </w:lvl>
    <w:lvl w:ilvl="4" w:tplc="95C8C576" w:tentative="1">
      <w:start w:val="1"/>
      <w:numFmt w:val="bullet"/>
      <w:lvlText w:val="o"/>
      <w:lvlJc w:val="left"/>
      <w:pPr>
        <w:ind w:left="3600" w:hanging="360"/>
      </w:pPr>
      <w:rPr>
        <w:rFonts w:ascii="Courier New" w:hAnsi="Courier New" w:cs="Courier New" w:hint="default"/>
      </w:rPr>
    </w:lvl>
    <w:lvl w:ilvl="5" w:tplc="FB5A2FCE" w:tentative="1">
      <w:start w:val="1"/>
      <w:numFmt w:val="bullet"/>
      <w:lvlText w:val=""/>
      <w:lvlJc w:val="left"/>
      <w:pPr>
        <w:ind w:left="4320" w:hanging="360"/>
      </w:pPr>
      <w:rPr>
        <w:rFonts w:ascii="Wingdings" w:hAnsi="Wingdings" w:hint="default"/>
      </w:rPr>
    </w:lvl>
    <w:lvl w:ilvl="6" w:tplc="6674FDF6" w:tentative="1">
      <w:start w:val="1"/>
      <w:numFmt w:val="bullet"/>
      <w:lvlText w:val=""/>
      <w:lvlJc w:val="left"/>
      <w:pPr>
        <w:ind w:left="5040" w:hanging="360"/>
      </w:pPr>
      <w:rPr>
        <w:rFonts w:ascii="Symbol" w:hAnsi="Symbol" w:hint="default"/>
      </w:rPr>
    </w:lvl>
    <w:lvl w:ilvl="7" w:tplc="80CCAAD6" w:tentative="1">
      <w:start w:val="1"/>
      <w:numFmt w:val="bullet"/>
      <w:lvlText w:val="o"/>
      <w:lvlJc w:val="left"/>
      <w:pPr>
        <w:ind w:left="5760" w:hanging="360"/>
      </w:pPr>
      <w:rPr>
        <w:rFonts w:ascii="Courier New" w:hAnsi="Courier New" w:cs="Courier New" w:hint="default"/>
      </w:rPr>
    </w:lvl>
    <w:lvl w:ilvl="8" w:tplc="424A9D88" w:tentative="1">
      <w:start w:val="1"/>
      <w:numFmt w:val="bullet"/>
      <w:lvlText w:val=""/>
      <w:lvlJc w:val="left"/>
      <w:pPr>
        <w:ind w:left="6480" w:hanging="360"/>
      </w:pPr>
      <w:rPr>
        <w:rFonts w:ascii="Wingdings" w:hAnsi="Wingdings" w:hint="default"/>
      </w:rPr>
    </w:lvl>
  </w:abstractNum>
  <w:abstractNum w:abstractNumId="13"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F0C08EB"/>
    <w:multiLevelType w:val="multilevel"/>
    <w:tmpl w:val="90602932"/>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16F1CB6"/>
    <w:multiLevelType w:val="multilevel"/>
    <w:tmpl w:val="54F4A88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2C02A29"/>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AE1373"/>
    <w:multiLevelType w:val="hybridMultilevel"/>
    <w:tmpl w:val="0E344E10"/>
    <w:lvl w:ilvl="0" w:tplc="E73C73BA">
      <w:start w:val="1"/>
      <w:numFmt w:val="decimal"/>
      <w:pStyle w:val="Heading1Numbered"/>
      <w:lvlText w:val="%1."/>
      <w:lvlJc w:val="left"/>
      <w:pPr>
        <w:ind w:left="397" w:hanging="397"/>
      </w:pPr>
      <w:rPr>
        <w:rFonts w:hint="default"/>
      </w:rPr>
    </w:lvl>
    <w:lvl w:ilvl="1" w:tplc="02D89366" w:tentative="1">
      <w:start w:val="1"/>
      <w:numFmt w:val="lowerLetter"/>
      <w:lvlText w:val="%2."/>
      <w:lvlJc w:val="left"/>
      <w:pPr>
        <w:ind w:left="1440" w:hanging="360"/>
      </w:pPr>
    </w:lvl>
    <w:lvl w:ilvl="2" w:tplc="4DD411CE" w:tentative="1">
      <w:start w:val="1"/>
      <w:numFmt w:val="lowerRoman"/>
      <w:lvlText w:val="%3."/>
      <w:lvlJc w:val="right"/>
      <w:pPr>
        <w:ind w:left="2160" w:hanging="180"/>
      </w:pPr>
    </w:lvl>
    <w:lvl w:ilvl="3" w:tplc="5790B958" w:tentative="1">
      <w:start w:val="1"/>
      <w:numFmt w:val="decimal"/>
      <w:lvlText w:val="%4."/>
      <w:lvlJc w:val="left"/>
      <w:pPr>
        <w:ind w:left="2880" w:hanging="360"/>
      </w:pPr>
    </w:lvl>
    <w:lvl w:ilvl="4" w:tplc="119496F2" w:tentative="1">
      <w:start w:val="1"/>
      <w:numFmt w:val="lowerLetter"/>
      <w:lvlText w:val="%5."/>
      <w:lvlJc w:val="left"/>
      <w:pPr>
        <w:ind w:left="3600" w:hanging="360"/>
      </w:pPr>
    </w:lvl>
    <w:lvl w:ilvl="5" w:tplc="430EC110" w:tentative="1">
      <w:start w:val="1"/>
      <w:numFmt w:val="lowerRoman"/>
      <w:lvlText w:val="%6."/>
      <w:lvlJc w:val="right"/>
      <w:pPr>
        <w:ind w:left="4320" w:hanging="180"/>
      </w:pPr>
    </w:lvl>
    <w:lvl w:ilvl="6" w:tplc="3B323712" w:tentative="1">
      <w:start w:val="1"/>
      <w:numFmt w:val="decimal"/>
      <w:lvlText w:val="%7."/>
      <w:lvlJc w:val="left"/>
      <w:pPr>
        <w:ind w:left="5040" w:hanging="360"/>
      </w:pPr>
    </w:lvl>
    <w:lvl w:ilvl="7" w:tplc="37984AE0" w:tentative="1">
      <w:start w:val="1"/>
      <w:numFmt w:val="lowerLetter"/>
      <w:lvlText w:val="%8."/>
      <w:lvlJc w:val="left"/>
      <w:pPr>
        <w:ind w:left="5760" w:hanging="360"/>
      </w:pPr>
    </w:lvl>
    <w:lvl w:ilvl="8" w:tplc="D65AE4B2" w:tentative="1">
      <w:start w:val="1"/>
      <w:numFmt w:val="lowerRoman"/>
      <w:lvlText w:val="%9."/>
      <w:lvlJc w:val="right"/>
      <w:pPr>
        <w:ind w:left="6480" w:hanging="180"/>
      </w:pPr>
    </w:lvl>
  </w:abstractNum>
  <w:abstractNum w:abstractNumId="19" w15:restartNumberingAfterBreak="0">
    <w:nsid w:val="360D4031"/>
    <w:multiLevelType w:val="hybridMultilevel"/>
    <w:tmpl w:val="6FBC1C42"/>
    <w:lvl w:ilvl="0" w:tplc="277044B2">
      <w:start w:val="5"/>
      <w:numFmt w:val="bullet"/>
      <w:lvlText w:val="-"/>
      <w:lvlJc w:val="left"/>
      <w:pPr>
        <w:ind w:left="720" w:hanging="360"/>
      </w:pPr>
      <w:rPr>
        <w:rFonts w:ascii="Arial" w:eastAsia="Times New Roman" w:hAnsi="Arial" w:cs="Arial" w:hint="default"/>
      </w:rPr>
    </w:lvl>
    <w:lvl w:ilvl="1" w:tplc="ED38FD7A" w:tentative="1">
      <w:start w:val="1"/>
      <w:numFmt w:val="bullet"/>
      <w:lvlText w:val="o"/>
      <w:lvlJc w:val="left"/>
      <w:pPr>
        <w:ind w:left="1440" w:hanging="360"/>
      </w:pPr>
      <w:rPr>
        <w:rFonts w:ascii="Courier New" w:hAnsi="Courier New" w:cs="Courier New" w:hint="default"/>
      </w:rPr>
    </w:lvl>
    <w:lvl w:ilvl="2" w:tplc="F40E5658" w:tentative="1">
      <w:start w:val="1"/>
      <w:numFmt w:val="bullet"/>
      <w:lvlText w:val=""/>
      <w:lvlJc w:val="left"/>
      <w:pPr>
        <w:ind w:left="2160" w:hanging="360"/>
      </w:pPr>
      <w:rPr>
        <w:rFonts w:ascii="Wingdings" w:hAnsi="Wingdings" w:hint="default"/>
      </w:rPr>
    </w:lvl>
    <w:lvl w:ilvl="3" w:tplc="0344887A" w:tentative="1">
      <w:start w:val="1"/>
      <w:numFmt w:val="bullet"/>
      <w:lvlText w:val=""/>
      <w:lvlJc w:val="left"/>
      <w:pPr>
        <w:ind w:left="2880" w:hanging="360"/>
      </w:pPr>
      <w:rPr>
        <w:rFonts w:ascii="Symbol" w:hAnsi="Symbol" w:hint="default"/>
      </w:rPr>
    </w:lvl>
    <w:lvl w:ilvl="4" w:tplc="15F84ABC" w:tentative="1">
      <w:start w:val="1"/>
      <w:numFmt w:val="bullet"/>
      <w:lvlText w:val="o"/>
      <w:lvlJc w:val="left"/>
      <w:pPr>
        <w:ind w:left="3600" w:hanging="360"/>
      </w:pPr>
      <w:rPr>
        <w:rFonts w:ascii="Courier New" w:hAnsi="Courier New" w:cs="Courier New" w:hint="default"/>
      </w:rPr>
    </w:lvl>
    <w:lvl w:ilvl="5" w:tplc="8548A65C" w:tentative="1">
      <w:start w:val="1"/>
      <w:numFmt w:val="bullet"/>
      <w:lvlText w:val=""/>
      <w:lvlJc w:val="left"/>
      <w:pPr>
        <w:ind w:left="4320" w:hanging="360"/>
      </w:pPr>
      <w:rPr>
        <w:rFonts w:ascii="Wingdings" w:hAnsi="Wingdings" w:hint="default"/>
      </w:rPr>
    </w:lvl>
    <w:lvl w:ilvl="6" w:tplc="81DE8B04" w:tentative="1">
      <w:start w:val="1"/>
      <w:numFmt w:val="bullet"/>
      <w:lvlText w:val=""/>
      <w:lvlJc w:val="left"/>
      <w:pPr>
        <w:ind w:left="5040" w:hanging="360"/>
      </w:pPr>
      <w:rPr>
        <w:rFonts w:ascii="Symbol" w:hAnsi="Symbol" w:hint="default"/>
      </w:rPr>
    </w:lvl>
    <w:lvl w:ilvl="7" w:tplc="BB2C2B6A" w:tentative="1">
      <w:start w:val="1"/>
      <w:numFmt w:val="bullet"/>
      <w:lvlText w:val="o"/>
      <w:lvlJc w:val="left"/>
      <w:pPr>
        <w:ind w:left="5760" w:hanging="360"/>
      </w:pPr>
      <w:rPr>
        <w:rFonts w:ascii="Courier New" w:hAnsi="Courier New" w:cs="Courier New" w:hint="default"/>
      </w:rPr>
    </w:lvl>
    <w:lvl w:ilvl="8" w:tplc="DD6E5B6E" w:tentative="1">
      <w:start w:val="1"/>
      <w:numFmt w:val="bullet"/>
      <w:lvlText w:val=""/>
      <w:lvlJc w:val="left"/>
      <w:pPr>
        <w:ind w:left="6480" w:hanging="360"/>
      </w:pPr>
      <w:rPr>
        <w:rFonts w:ascii="Wingdings" w:hAnsi="Wingdings" w:hint="default"/>
      </w:rPr>
    </w:lvl>
  </w:abstractNum>
  <w:abstractNum w:abstractNumId="20" w15:restartNumberingAfterBreak="0">
    <w:nsid w:val="3ADA705F"/>
    <w:multiLevelType w:val="multilevel"/>
    <w:tmpl w:val="5A98F5BE"/>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851"/>
        </w:tabs>
        <w:ind w:left="851" w:hanging="360"/>
      </w:pPr>
      <w:rPr>
        <w:rFonts w:ascii="Symbol" w:hAnsi="Symbol"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decimal"/>
      <w:lvlText w:val="%1.%2.%3.%4.%5.%6"/>
      <w:lvlJc w:val="left"/>
      <w:pPr>
        <w:tabs>
          <w:tab w:val="num" w:pos="491"/>
        </w:tabs>
        <w:ind w:left="491" w:firstLine="0"/>
      </w:pPr>
      <w:rPr>
        <w:rFont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21" w15:restartNumberingAfterBreak="0">
    <w:nsid w:val="3B334C66"/>
    <w:multiLevelType w:val="multilevel"/>
    <w:tmpl w:val="36C47760"/>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738"/>
        </w:tabs>
        <w:ind w:left="945" w:hanging="454"/>
      </w:pPr>
      <w:rPr>
        <w:rFonts w:ascii="Wingdings" w:hAnsi="Wingdings"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bullet"/>
      <w:lvlText w:val=""/>
      <w:lvlJc w:val="left"/>
      <w:pPr>
        <w:tabs>
          <w:tab w:val="num" w:pos="738"/>
        </w:tabs>
        <w:ind w:left="945" w:hanging="454"/>
      </w:pPr>
      <w:rPr>
        <w:rFonts w:ascii="Wingdings" w:hAnsi="Wingding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22" w15:restartNumberingAfterBreak="0">
    <w:nsid w:val="3CE7390F"/>
    <w:multiLevelType w:val="hybridMultilevel"/>
    <w:tmpl w:val="46DCB476"/>
    <w:lvl w:ilvl="0" w:tplc="D06EA530">
      <w:start w:val="1"/>
      <w:numFmt w:val="bullet"/>
      <w:lvlText w:val=""/>
      <w:lvlJc w:val="left"/>
      <w:pPr>
        <w:ind w:left="720" w:hanging="360"/>
      </w:pPr>
      <w:rPr>
        <w:rFonts w:ascii="Symbol" w:hAnsi="Symbol" w:hint="default"/>
      </w:rPr>
    </w:lvl>
    <w:lvl w:ilvl="1" w:tplc="A20A052C">
      <w:start w:val="1"/>
      <w:numFmt w:val="bullet"/>
      <w:lvlText w:val="o"/>
      <w:lvlJc w:val="left"/>
      <w:pPr>
        <w:ind w:left="1440" w:hanging="360"/>
      </w:pPr>
      <w:rPr>
        <w:rFonts w:ascii="Courier New" w:hAnsi="Courier New" w:hint="default"/>
      </w:rPr>
    </w:lvl>
    <w:lvl w:ilvl="2" w:tplc="C03A16D8">
      <w:start w:val="1"/>
      <w:numFmt w:val="bullet"/>
      <w:lvlText w:val=""/>
      <w:lvlJc w:val="left"/>
      <w:pPr>
        <w:ind w:left="2160" w:hanging="360"/>
      </w:pPr>
      <w:rPr>
        <w:rFonts w:ascii="Wingdings" w:hAnsi="Wingdings" w:hint="default"/>
      </w:rPr>
    </w:lvl>
    <w:lvl w:ilvl="3" w:tplc="D0364C1C">
      <w:start w:val="1"/>
      <w:numFmt w:val="bullet"/>
      <w:lvlText w:val=""/>
      <w:lvlJc w:val="left"/>
      <w:pPr>
        <w:ind w:left="2880" w:hanging="360"/>
      </w:pPr>
      <w:rPr>
        <w:rFonts w:ascii="Symbol" w:hAnsi="Symbol" w:hint="default"/>
      </w:rPr>
    </w:lvl>
    <w:lvl w:ilvl="4" w:tplc="3FD89130">
      <w:start w:val="1"/>
      <w:numFmt w:val="bullet"/>
      <w:lvlText w:val="o"/>
      <w:lvlJc w:val="left"/>
      <w:pPr>
        <w:ind w:left="3600" w:hanging="360"/>
      </w:pPr>
      <w:rPr>
        <w:rFonts w:ascii="Courier New" w:hAnsi="Courier New" w:hint="default"/>
      </w:rPr>
    </w:lvl>
    <w:lvl w:ilvl="5" w:tplc="539E465A">
      <w:start w:val="1"/>
      <w:numFmt w:val="bullet"/>
      <w:lvlText w:val=""/>
      <w:lvlJc w:val="left"/>
      <w:pPr>
        <w:ind w:left="4320" w:hanging="360"/>
      </w:pPr>
      <w:rPr>
        <w:rFonts w:ascii="Wingdings" w:hAnsi="Wingdings" w:hint="default"/>
      </w:rPr>
    </w:lvl>
    <w:lvl w:ilvl="6" w:tplc="607C0798">
      <w:start w:val="1"/>
      <w:numFmt w:val="bullet"/>
      <w:lvlText w:val=""/>
      <w:lvlJc w:val="left"/>
      <w:pPr>
        <w:ind w:left="5040" w:hanging="360"/>
      </w:pPr>
      <w:rPr>
        <w:rFonts w:ascii="Symbol" w:hAnsi="Symbol" w:hint="default"/>
      </w:rPr>
    </w:lvl>
    <w:lvl w:ilvl="7" w:tplc="9926D5A2">
      <w:start w:val="1"/>
      <w:numFmt w:val="bullet"/>
      <w:lvlText w:val="o"/>
      <w:lvlJc w:val="left"/>
      <w:pPr>
        <w:ind w:left="5760" w:hanging="360"/>
      </w:pPr>
      <w:rPr>
        <w:rFonts w:ascii="Courier New" w:hAnsi="Courier New" w:hint="default"/>
      </w:rPr>
    </w:lvl>
    <w:lvl w:ilvl="8" w:tplc="569E794E">
      <w:start w:val="1"/>
      <w:numFmt w:val="bullet"/>
      <w:lvlText w:val=""/>
      <w:lvlJc w:val="left"/>
      <w:pPr>
        <w:ind w:left="6480" w:hanging="360"/>
      </w:pPr>
      <w:rPr>
        <w:rFonts w:ascii="Wingdings" w:hAnsi="Wingdings" w:hint="default"/>
      </w:rPr>
    </w:lvl>
  </w:abstractNum>
  <w:abstractNum w:abstractNumId="23" w15:restartNumberingAfterBreak="0">
    <w:nsid w:val="3D384E8F"/>
    <w:multiLevelType w:val="hybridMultilevel"/>
    <w:tmpl w:val="AC72FB64"/>
    <w:lvl w:ilvl="0" w:tplc="2040A6FE">
      <w:start w:val="1"/>
      <w:numFmt w:val="bullet"/>
      <w:pStyle w:val="ListBullet"/>
      <w:lvlText w:val=""/>
      <w:lvlJc w:val="left"/>
      <w:pPr>
        <w:tabs>
          <w:tab w:val="num" w:pos="227"/>
        </w:tabs>
        <w:ind w:left="227" w:hanging="227"/>
      </w:pPr>
      <w:rPr>
        <w:rFonts w:ascii="Symbol" w:hAnsi="Symbol" w:hint="default"/>
      </w:rPr>
    </w:lvl>
    <w:lvl w:ilvl="1" w:tplc="0312113A" w:tentative="1">
      <w:start w:val="1"/>
      <w:numFmt w:val="bullet"/>
      <w:lvlText w:val="o"/>
      <w:lvlJc w:val="left"/>
      <w:pPr>
        <w:tabs>
          <w:tab w:val="num" w:pos="930"/>
        </w:tabs>
        <w:ind w:left="930" w:hanging="360"/>
      </w:pPr>
      <w:rPr>
        <w:rFonts w:ascii="Courier New" w:hAnsi="Courier New" w:cs="Courier New" w:hint="default"/>
      </w:rPr>
    </w:lvl>
    <w:lvl w:ilvl="2" w:tplc="4AFE4826" w:tentative="1">
      <w:start w:val="1"/>
      <w:numFmt w:val="bullet"/>
      <w:lvlText w:val=""/>
      <w:lvlJc w:val="left"/>
      <w:pPr>
        <w:tabs>
          <w:tab w:val="num" w:pos="1650"/>
        </w:tabs>
        <w:ind w:left="1650" w:hanging="360"/>
      </w:pPr>
      <w:rPr>
        <w:rFonts w:ascii="Wingdings" w:hAnsi="Wingdings" w:hint="default"/>
      </w:rPr>
    </w:lvl>
    <w:lvl w:ilvl="3" w:tplc="36F2388E" w:tentative="1">
      <w:start w:val="1"/>
      <w:numFmt w:val="bullet"/>
      <w:lvlText w:val=""/>
      <w:lvlJc w:val="left"/>
      <w:pPr>
        <w:tabs>
          <w:tab w:val="num" w:pos="2370"/>
        </w:tabs>
        <w:ind w:left="2370" w:hanging="360"/>
      </w:pPr>
      <w:rPr>
        <w:rFonts w:ascii="Symbol" w:hAnsi="Symbol" w:hint="default"/>
      </w:rPr>
    </w:lvl>
    <w:lvl w:ilvl="4" w:tplc="10BE84FC" w:tentative="1">
      <w:start w:val="1"/>
      <w:numFmt w:val="bullet"/>
      <w:lvlText w:val="o"/>
      <w:lvlJc w:val="left"/>
      <w:pPr>
        <w:tabs>
          <w:tab w:val="num" w:pos="3090"/>
        </w:tabs>
        <w:ind w:left="3090" w:hanging="360"/>
      </w:pPr>
      <w:rPr>
        <w:rFonts w:ascii="Courier New" w:hAnsi="Courier New" w:cs="Courier New" w:hint="default"/>
      </w:rPr>
    </w:lvl>
    <w:lvl w:ilvl="5" w:tplc="1D34CBE4" w:tentative="1">
      <w:start w:val="1"/>
      <w:numFmt w:val="bullet"/>
      <w:lvlText w:val=""/>
      <w:lvlJc w:val="left"/>
      <w:pPr>
        <w:tabs>
          <w:tab w:val="num" w:pos="3810"/>
        </w:tabs>
        <w:ind w:left="3810" w:hanging="360"/>
      </w:pPr>
      <w:rPr>
        <w:rFonts w:ascii="Wingdings" w:hAnsi="Wingdings" w:hint="default"/>
      </w:rPr>
    </w:lvl>
    <w:lvl w:ilvl="6" w:tplc="7AC6A140" w:tentative="1">
      <w:start w:val="1"/>
      <w:numFmt w:val="bullet"/>
      <w:lvlText w:val=""/>
      <w:lvlJc w:val="left"/>
      <w:pPr>
        <w:tabs>
          <w:tab w:val="num" w:pos="4530"/>
        </w:tabs>
        <w:ind w:left="4530" w:hanging="360"/>
      </w:pPr>
      <w:rPr>
        <w:rFonts w:ascii="Symbol" w:hAnsi="Symbol" w:hint="default"/>
      </w:rPr>
    </w:lvl>
    <w:lvl w:ilvl="7" w:tplc="998C02B4" w:tentative="1">
      <w:start w:val="1"/>
      <w:numFmt w:val="bullet"/>
      <w:lvlText w:val="o"/>
      <w:lvlJc w:val="left"/>
      <w:pPr>
        <w:tabs>
          <w:tab w:val="num" w:pos="5250"/>
        </w:tabs>
        <w:ind w:left="5250" w:hanging="360"/>
      </w:pPr>
      <w:rPr>
        <w:rFonts w:ascii="Courier New" w:hAnsi="Courier New" w:cs="Courier New" w:hint="default"/>
      </w:rPr>
    </w:lvl>
    <w:lvl w:ilvl="8" w:tplc="02F4AB0C" w:tentative="1">
      <w:start w:val="1"/>
      <w:numFmt w:val="bullet"/>
      <w:lvlText w:val=""/>
      <w:lvlJc w:val="left"/>
      <w:pPr>
        <w:tabs>
          <w:tab w:val="num" w:pos="5970"/>
        </w:tabs>
        <w:ind w:left="5970" w:hanging="360"/>
      </w:pPr>
      <w:rPr>
        <w:rFonts w:ascii="Wingdings" w:hAnsi="Wingdings" w:hint="default"/>
      </w:rPr>
    </w:lvl>
  </w:abstractNum>
  <w:abstractNum w:abstractNumId="24" w15:restartNumberingAfterBreak="0">
    <w:nsid w:val="3D983323"/>
    <w:multiLevelType w:val="hybridMultilevel"/>
    <w:tmpl w:val="36F83BC2"/>
    <w:lvl w:ilvl="0" w:tplc="D65E93F6">
      <w:start w:val="1"/>
      <w:numFmt w:val="decimal"/>
      <w:lvlText w:val="%1."/>
      <w:lvlJc w:val="left"/>
      <w:pPr>
        <w:tabs>
          <w:tab w:val="num" w:pos="809"/>
        </w:tabs>
        <w:ind w:left="809" w:hanging="360"/>
      </w:pPr>
    </w:lvl>
    <w:lvl w:ilvl="1" w:tplc="C14C0EF6" w:tentative="1">
      <w:start w:val="1"/>
      <w:numFmt w:val="lowerLetter"/>
      <w:lvlText w:val="%2."/>
      <w:lvlJc w:val="left"/>
      <w:pPr>
        <w:tabs>
          <w:tab w:val="num" w:pos="1529"/>
        </w:tabs>
        <w:ind w:left="1529" w:hanging="360"/>
      </w:pPr>
    </w:lvl>
    <w:lvl w:ilvl="2" w:tplc="5022C042" w:tentative="1">
      <w:start w:val="1"/>
      <w:numFmt w:val="lowerRoman"/>
      <w:lvlText w:val="%3."/>
      <w:lvlJc w:val="right"/>
      <w:pPr>
        <w:tabs>
          <w:tab w:val="num" w:pos="2249"/>
        </w:tabs>
        <w:ind w:left="2249" w:hanging="180"/>
      </w:pPr>
    </w:lvl>
    <w:lvl w:ilvl="3" w:tplc="23DE4C06" w:tentative="1">
      <w:start w:val="1"/>
      <w:numFmt w:val="decimal"/>
      <w:lvlText w:val="%4."/>
      <w:lvlJc w:val="left"/>
      <w:pPr>
        <w:tabs>
          <w:tab w:val="num" w:pos="2969"/>
        </w:tabs>
        <w:ind w:left="2969" w:hanging="360"/>
      </w:pPr>
    </w:lvl>
    <w:lvl w:ilvl="4" w:tplc="17DE144C" w:tentative="1">
      <w:start w:val="1"/>
      <w:numFmt w:val="lowerLetter"/>
      <w:lvlText w:val="%5."/>
      <w:lvlJc w:val="left"/>
      <w:pPr>
        <w:tabs>
          <w:tab w:val="num" w:pos="3689"/>
        </w:tabs>
        <w:ind w:left="3689" w:hanging="360"/>
      </w:pPr>
    </w:lvl>
    <w:lvl w:ilvl="5" w:tplc="0FD01172" w:tentative="1">
      <w:start w:val="1"/>
      <w:numFmt w:val="lowerRoman"/>
      <w:lvlText w:val="%6."/>
      <w:lvlJc w:val="right"/>
      <w:pPr>
        <w:tabs>
          <w:tab w:val="num" w:pos="4409"/>
        </w:tabs>
        <w:ind w:left="4409" w:hanging="180"/>
      </w:pPr>
    </w:lvl>
    <w:lvl w:ilvl="6" w:tplc="86E6C8A4" w:tentative="1">
      <w:start w:val="1"/>
      <w:numFmt w:val="decimal"/>
      <w:lvlText w:val="%7."/>
      <w:lvlJc w:val="left"/>
      <w:pPr>
        <w:tabs>
          <w:tab w:val="num" w:pos="5129"/>
        </w:tabs>
        <w:ind w:left="5129" w:hanging="360"/>
      </w:pPr>
    </w:lvl>
    <w:lvl w:ilvl="7" w:tplc="C65AFCBA" w:tentative="1">
      <w:start w:val="1"/>
      <w:numFmt w:val="lowerLetter"/>
      <w:lvlText w:val="%8."/>
      <w:lvlJc w:val="left"/>
      <w:pPr>
        <w:tabs>
          <w:tab w:val="num" w:pos="5849"/>
        </w:tabs>
        <w:ind w:left="5849" w:hanging="360"/>
      </w:pPr>
    </w:lvl>
    <w:lvl w:ilvl="8" w:tplc="117E531A" w:tentative="1">
      <w:start w:val="1"/>
      <w:numFmt w:val="lowerRoman"/>
      <w:lvlText w:val="%9."/>
      <w:lvlJc w:val="right"/>
      <w:pPr>
        <w:tabs>
          <w:tab w:val="num" w:pos="6569"/>
        </w:tabs>
        <w:ind w:left="6569" w:hanging="180"/>
      </w:pPr>
    </w:lvl>
  </w:abstractNum>
  <w:abstractNum w:abstractNumId="25"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5C97972"/>
    <w:multiLevelType w:val="hybridMultilevel"/>
    <w:tmpl w:val="C7520820"/>
    <w:lvl w:ilvl="0" w:tplc="25CC72AC">
      <w:start w:val="1"/>
      <w:numFmt w:val="bullet"/>
      <w:lvlText w:val=""/>
      <w:lvlJc w:val="left"/>
      <w:pPr>
        <w:ind w:left="720" w:hanging="360"/>
      </w:pPr>
      <w:rPr>
        <w:rFonts w:ascii="Symbol" w:hAnsi="Symbol" w:hint="default"/>
      </w:rPr>
    </w:lvl>
    <w:lvl w:ilvl="1" w:tplc="C9FAEFC8" w:tentative="1">
      <w:start w:val="1"/>
      <w:numFmt w:val="bullet"/>
      <w:lvlText w:val="o"/>
      <w:lvlJc w:val="left"/>
      <w:pPr>
        <w:ind w:left="1440" w:hanging="360"/>
      </w:pPr>
      <w:rPr>
        <w:rFonts w:ascii="Courier New" w:hAnsi="Courier New" w:cs="Courier New" w:hint="default"/>
      </w:rPr>
    </w:lvl>
    <w:lvl w:ilvl="2" w:tplc="6A00EEB6" w:tentative="1">
      <w:start w:val="1"/>
      <w:numFmt w:val="bullet"/>
      <w:lvlText w:val=""/>
      <w:lvlJc w:val="left"/>
      <w:pPr>
        <w:ind w:left="2160" w:hanging="360"/>
      </w:pPr>
      <w:rPr>
        <w:rFonts w:ascii="Wingdings" w:hAnsi="Wingdings" w:hint="default"/>
      </w:rPr>
    </w:lvl>
    <w:lvl w:ilvl="3" w:tplc="5FDAAC5A" w:tentative="1">
      <w:start w:val="1"/>
      <w:numFmt w:val="bullet"/>
      <w:lvlText w:val=""/>
      <w:lvlJc w:val="left"/>
      <w:pPr>
        <w:ind w:left="2880" w:hanging="360"/>
      </w:pPr>
      <w:rPr>
        <w:rFonts w:ascii="Symbol" w:hAnsi="Symbol" w:hint="default"/>
      </w:rPr>
    </w:lvl>
    <w:lvl w:ilvl="4" w:tplc="8CCA88DC" w:tentative="1">
      <w:start w:val="1"/>
      <w:numFmt w:val="bullet"/>
      <w:lvlText w:val="o"/>
      <w:lvlJc w:val="left"/>
      <w:pPr>
        <w:ind w:left="3600" w:hanging="360"/>
      </w:pPr>
      <w:rPr>
        <w:rFonts w:ascii="Courier New" w:hAnsi="Courier New" w:cs="Courier New" w:hint="default"/>
      </w:rPr>
    </w:lvl>
    <w:lvl w:ilvl="5" w:tplc="C9FE90AC" w:tentative="1">
      <w:start w:val="1"/>
      <w:numFmt w:val="bullet"/>
      <w:lvlText w:val=""/>
      <w:lvlJc w:val="left"/>
      <w:pPr>
        <w:ind w:left="4320" w:hanging="360"/>
      </w:pPr>
      <w:rPr>
        <w:rFonts w:ascii="Wingdings" w:hAnsi="Wingdings" w:hint="default"/>
      </w:rPr>
    </w:lvl>
    <w:lvl w:ilvl="6" w:tplc="A196AA0A" w:tentative="1">
      <w:start w:val="1"/>
      <w:numFmt w:val="bullet"/>
      <w:lvlText w:val=""/>
      <w:lvlJc w:val="left"/>
      <w:pPr>
        <w:ind w:left="5040" w:hanging="360"/>
      </w:pPr>
      <w:rPr>
        <w:rFonts w:ascii="Symbol" w:hAnsi="Symbol" w:hint="default"/>
      </w:rPr>
    </w:lvl>
    <w:lvl w:ilvl="7" w:tplc="CCD48F7E" w:tentative="1">
      <w:start w:val="1"/>
      <w:numFmt w:val="bullet"/>
      <w:lvlText w:val="o"/>
      <w:lvlJc w:val="left"/>
      <w:pPr>
        <w:ind w:left="5760" w:hanging="360"/>
      </w:pPr>
      <w:rPr>
        <w:rFonts w:ascii="Courier New" w:hAnsi="Courier New" w:cs="Courier New" w:hint="default"/>
      </w:rPr>
    </w:lvl>
    <w:lvl w:ilvl="8" w:tplc="69EAD2D4" w:tentative="1">
      <w:start w:val="1"/>
      <w:numFmt w:val="bullet"/>
      <w:lvlText w:val=""/>
      <w:lvlJc w:val="left"/>
      <w:pPr>
        <w:ind w:left="6480" w:hanging="360"/>
      </w:pPr>
      <w:rPr>
        <w:rFonts w:ascii="Wingdings" w:hAnsi="Wingdings" w:hint="default"/>
      </w:rPr>
    </w:lvl>
  </w:abstractNum>
  <w:abstractNum w:abstractNumId="27" w15:restartNumberingAfterBreak="0">
    <w:nsid w:val="4800735C"/>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4C95245F"/>
    <w:multiLevelType w:val="multilevel"/>
    <w:tmpl w:val="2A242DD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5276308E"/>
    <w:multiLevelType w:val="hybridMultilevel"/>
    <w:tmpl w:val="08090001"/>
    <w:lvl w:ilvl="0" w:tplc="DE90FDB8">
      <w:start w:val="1"/>
      <w:numFmt w:val="bullet"/>
      <w:lvlText w:val=""/>
      <w:lvlJc w:val="left"/>
      <w:pPr>
        <w:tabs>
          <w:tab w:val="num" w:pos="360"/>
        </w:tabs>
        <w:ind w:left="360" w:hanging="360"/>
      </w:pPr>
      <w:rPr>
        <w:rFonts w:ascii="Symbol" w:hAnsi="Symbol" w:hint="default"/>
      </w:rPr>
    </w:lvl>
    <w:lvl w:ilvl="1" w:tplc="33E2B708">
      <w:numFmt w:val="decimal"/>
      <w:lvlText w:val=""/>
      <w:lvlJc w:val="left"/>
    </w:lvl>
    <w:lvl w:ilvl="2" w:tplc="55C6010A">
      <w:numFmt w:val="decimal"/>
      <w:lvlText w:val=""/>
      <w:lvlJc w:val="left"/>
    </w:lvl>
    <w:lvl w:ilvl="3" w:tplc="44888668">
      <w:numFmt w:val="decimal"/>
      <w:lvlText w:val=""/>
      <w:lvlJc w:val="left"/>
    </w:lvl>
    <w:lvl w:ilvl="4" w:tplc="C05C0F96">
      <w:numFmt w:val="decimal"/>
      <w:lvlText w:val=""/>
      <w:lvlJc w:val="left"/>
    </w:lvl>
    <w:lvl w:ilvl="5" w:tplc="609CB926">
      <w:numFmt w:val="decimal"/>
      <w:lvlText w:val=""/>
      <w:lvlJc w:val="left"/>
    </w:lvl>
    <w:lvl w:ilvl="6" w:tplc="5DD4E842">
      <w:numFmt w:val="decimal"/>
      <w:lvlText w:val=""/>
      <w:lvlJc w:val="left"/>
    </w:lvl>
    <w:lvl w:ilvl="7" w:tplc="C42C54B2">
      <w:numFmt w:val="decimal"/>
      <w:lvlText w:val=""/>
      <w:lvlJc w:val="left"/>
    </w:lvl>
    <w:lvl w:ilvl="8" w:tplc="86086292">
      <w:numFmt w:val="decimal"/>
      <w:lvlText w:val=""/>
      <w:lvlJc w:val="left"/>
    </w:lvl>
  </w:abstractNum>
  <w:abstractNum w:abstractNumId="30" w15:restartNumberingAfterBreak="0">
    <w:nsid w:val="546143FF"/>
    <w:multiLevelType w:val="multilevel"/>
    <w:tmpl w:val="A710B95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i/>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1" w15:restartNumberingAfterBreak="0">
    <w:nsid w:val="55BD7E72"/>
    <w:multiLevelType w:val="multilevel"/>
    <w:tmpl w:val="08090001"/>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C24863"/>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71976FAD"/>
    <w:multiLevelType w:val="hybridMultilevel"/>
    <w:tmpl w:val="3EC2271A"/>
    <w:lvl w:ilvl="0" w:tplc="F028B342">
      <w:start w:val="1"/>
      <w:numFmt w:val="decimal"/>
      <w:lvlText w:val="%1."/>
      <w:lvlJc w:val="left"/>
      <w:pPr>
        <w:tabs>
          <w:tab w:val="num" w:pos="720"/>
        </w:tabs>
        <w:ind w:left="720" w:hanging="360"/>
      </w:pPr>
    </w:lvl>
    <w:lvl w:ilvl="1" w:tplc="6B88CE78" w:tentative="1">
      <w:start w:val="1"/>
      <w:numFmt w:val="lowerLetter"/>
      <w:lvlText w:val="%2."/>
      <w:lvlJc w:val="left"/>
      <w:pPr>
        <w:tabs>
          <w:tab w:val="num" w:pos="1440"/>
        </w:tabs>
        <w:ind w:left="1440" w:hanging="360"/>
      </w:pPr>
    </w:lvl>
    <w:lvl w:ilvl="2" w:tplc="72FE1764" w:tentative="1">
      <w:start w:val="1"/>
      <w:numFmt w:val="lowerRoman"/>
      <w:lvlText w:val="%3."/>
      <w:lvlJc w:val="right"/>
      <w:pPr>
        <w:tabs>
          <w:tab w:val="num" w:pos="2160"/>
        </w:tabs>
        <w:ind w:left="2160" w:hanging="180"/>
      </w:pPr>
    </w:lvl>
    <w:lvl w:ilvl="3" w:tplc="C51A0D4C" w:tentative="1">
      <w:start w:val="1"/>
      <w:numFmt w:val="decimal"/>
      <w:lvlText w:val="%4."/>
      <w:lvlJc w:val="left"/>
      <w:pPr>
        <w:tabs>
          <w:tab w:val="num" w:pos="2880"/>
        </w:tabs>
        <w:ind w:left="2880" w:hanging="360"/>
      </w:pPr>
    </w:lvl>
    <w:lvl w:ilvl="4" w:tplc="9EF21D26" w:tentative="1">
      <w:start w:val="1"/>
      <w:numFmt w:val="lowerLetter"/>
      <w:lvlText w:val="%5."/>
      <w:lvlJc w:val="left"/>
      <w:pPr>
        <w:tabs>
          <w:tab w:val="num" w:pos="3600"/>
        </w:tabs>
        <w:ind w:left="3600" w:hanging="360"/>
      </w:pPr>
    </w:lvl>
    <w:lvl w:ilvl="5" w:tplc="A88C7814" w:tentative="1">
      <w:start w:val="1"/>
      <w:numFmt w:val="lowerRoman"/>
      <w:lvlText w:val="%6."/>
      <w:lvlJc w:val="right"/>
      <w:pPr>
        <w:tabs>
          <w:tab w:val="num" w:pos="4320"/>
        </w:tabs>
        <w:ind w:left="4320" w:hanging="180"/>
      </w:pPr>
    </w:lvl>
    <w:lvl w:ilvl="6" w:tplc="25EC25CA" w:tentative="1">
      <w:start w:val="1"/>
      <w:numFmt w:val="decimal"/>
      <w:lvlText w:val="%7."/>
      <w:lvlJc w:val="left"/>
      <w:pPr>
        <w:tabs>
          <w:tab w:val="num" w:pos="5040"/>
        </w:tabs>
        <w:ind w:left="5040" w:hanging="360"/>
      </w:pPr>
    </w:lvl>
    <w:lvl w:ilvl="7" w:tplc="367C9540" w:tentative="1">
      <w:start w:val="1"/>
      <w:numFmt w:val="lowerLetter"/>
      <w:lvlText w:val="%8."/>
      <w:lvlJc w:val="left"/>
      <w:pPr>
        <w:tabs>
          <w:tab w:val="num" w:pos="5760"/>
        </w:tabs>
        <w:ind w:left="5760" w:hanging="360"/>
      </w:pPr>
    </w:lvl>
    <w:lvl w:ilvl="8" w:tplc="3A8A0BBE" w:tentative="1">
      <w:start w:val="1"/>
      <w:numFmt w:val="lowerRoman"/>
      <w:lvlText w:val="%9."/>
      <w:lvlJc w:val="right"/>
      <w:pPr>
        <w:tabs>
          <w:tab w:val="num" w:pos="6480"/>
        </w:tabs>
        <w:ind w:left="6480" w:hanging="180"/>
      </w:pPr>
    </w:lvl>
  </w:abstractNum>
  <w:abstractNum w:abstractNumId="34" w15:restartNumberingAfterBreak="0">
    <w:nsid w:val="77F12652"/>
    <w:multiLevelType w:val="multilevel"/>
    <w:tmpl w:val="7CEE4DC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80A7779"/>
    <w:multiLevelType w:val="multi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907691410">
    <w:abstractNumId w:val="30"/>
  </w:num>
  <w:num w:numId="2" w16cid:durableId="1128009291">
    <w:abstractNumId w:val="36"/>
  </w:num>
  <w:num w:numId="3" w16cid:durableId="1533684479">
    <w:abstractNumId w:val="15"/>
  </w:num>
  <w:num w:numId="4" w16cid:durableId="405803697">
    <w:abstractNumId w:val="13"/>
  </w:num>
  <w:num w:numId="5" w16cid:durableId="802698279">
    <w:abstractNumId w:val="25"/>
  </w:num>
  <w:num w:numId="6" w16cid:durableId="901062467">
    <w:abstractNumId w:val="5"/>
  </w:num>
  <w:num w:numId="7" w16cid:durableId="1189836523">
    <w:abstractNumId w:val="35"/>
  </w:num>
  <w:num w:numId="8" w16cid:durableId="2132361144">
    <w:abstractNumId w:val="31"/>
  </w:num>
  <w:num w:numId="9" w16cid:durableId="1361978950">
    <w:abstractNumId w:val="6"/>
  </w:num>
  <w:num w:numId="10" w16cid:durableId="826359597">
    <w:abstractNumId w:val="17"/>
  </w:num>
  <w:num w:numId="11" w16cid:durableId="671421479">
    <w:abstractNumId w:val="0"/>
  </w:num>
  <w:num w:numId="12" w16cid:durableId="403378075">
    <w:abstractNumId w:val="27"/>
  </w:num>
  <w:num w:numId="13" w16cid:durableId="1215659503">
    <w:abstractNumId w:val="29"/>
  </w:num>
  <w:num w:numId="14" w16cid:durableId="1131173921">
    <w:abstractNumId w:val="27"/>
    <w:lvlOverride w:ilvl="0">
      <w:startOverride w:val="3"/>
    </w:lvlOverride>
    <w:lvlOverride w:ilvl="1">
      <w:startOverride w:val="2"/>
    </w:lvlOverride>
    <w:lvlOverride w:ilvl="2">
      <w:startOverride w:val="6"/>
    </w:lvlOverride>
  </w:num>
  <w:num w:numId="15" w16cid:durableId="643049196">
    <w:abstractNumId w:val="16"/>
  </w:num>
  <w:num w:numId="16" w16cid:durableId="1945455936">
    <w:abstractNumId w:val="34"/>
  </w:num>
  <w:num w:numId="17" w16cid:durableId="772481795">
    <w:abstractNumId w:val="8"/>
  </w:num>
  <w:num w:numId="18" w16cid:durableId="200559660">
    <w:abstractNumId w:val="27"/>
  </w:num>
  <w:num w:numId="19" w16cid:durableId="540677949">
    <w:abstractNumId w:val="27"/>
  </w:num>
  <w:num w:numId="20" w16cid:durableId="826017370">
    <w:abstractNumId w:val="23"/>
  </w:num>
  <w:num w:numId="21" w16cid:durableId="1445466511">
    <w:abstractNumId w:val="27"/>
  </w:num>
  <w:num w:numId="22" w16cid:durableId="1714117771">
    <w:abstractNumId w:val="27"/>
  </w:num>
  <w:num w:numId="23" w16cid:durableId="1946687818">
    <w:abstractNumId w:val="27"/>
  </w:num>
  <w:num w:numId="24" w16cid:durableId="1742214902">
    <w:abstractNumId w:val="27"/>
  </w:num>
  <w:num w:numId="25" w16cid:durableId="159515397">
    <w:abstractNumId w:val="27"/>
  </w:num>
  <w:num w:numId="26" w16cid:durableId="1225726605">
    <w:abstractNumId w:val="27"/>
  </w:num>
  <w:num w:numId="27" w16cid:durableId="1934509343">
    <w:abstractNumId w:val="28"/>
  </w:num>
  <w:num w:numId="28" w16cid:durableId="448135495">
    <w:abstractNumId w:val="11"/>
  </w:num>
  <w:num w:numId="29" w16cid:durableId="1869758767">
    <w:abstractNumId w:val="32"/>
  </w:num>
  <w:num w:numId="30" w16cid:durableId="1526557171">
    <w:abstractNumId w:val="21"/>
  </w:num>
  <w:num w:numId="31" w16cid:durableId="1352073719">
    <w:abstractNumId w:val="4"/>
  </w:num>
  <w:num w:numId="32" w16cid:durableId="181095020">
    <w:abstractNumId w:val="20"/>
  </w:num>
  <w:num w:numId="33" w16cid:durableId="673921392">
    <w:abstractNumId w:val="33"/>
  </w:num>
  <w:num w:numId="34" w16cid:durableId="435946088">
    <w:abstractNumId w:val="24"/>
  </w:num>
  <w:num w:numId="35" w16cid:durableId="1669822804">
    <w:abstractNumId w:val="7"/>
  </w:num>
  <w:num w:numId="36" w16cid:durableId="405997993">
    <w:abstractNumId w:val="9"/>
  </w:num>
  <w:num w:numId="37" w16cid:durableId="1938053206">
    <w:abstractNumId w:val="27"/>
  </w:num>
  <w:num w:numId="38" w16cid:durableId="2137333926">
    <w:abstractNumId w:val="27"/>
  </w:num>
  <w:num w:numId="39" w16cid:durableId="72356401">
    <w:abstractNumId w:val="27"/>
  </w:num>
  <w:num w:numId="40" w16cid:durableId="1511751258">
    <w:abstractNumId w:val="3"/>
  </w:num>
  <w:num w:numId="41" w16cid:durableId="1723597337">
    <w:abstractNumId w:val="10"/>
  </w:num>
  <w:num w:numId="42" w16cid:durableId="2130199984">
    <w:abstractNumId w:val="22"/>
  </w:num>
  <w:num w:numId="43" w16cid:durableId="1897282275">
    <w:abstractNumId w:val="14"/>
  </w:num>
  <w:num w:numId="44" w16cid:durableId="1142427331">
    <w:abstractNumId w:val="18"/>
  </w:num>
  <w:num w:numId="45" w16cid:durableId="618099646">
    <w:abstractNumId w:val="12"/>
  </w:num>
  <w:num w:numId="46" w16cid:durableId="1375083823">
    <w:abstractNumId w:val="2"/>
  </w:num>
  <w:num w:numId="47" w16cid:durableId="1330404527">
    <w:abstractNumId w:val="26"/>
  </w:num>
  <w:num w:numId="48" w16cid:durableId="1787460568">
    <w:abstractNumId w:val="19"/>
  </w:num>
  <w:num w:numId="49" w16cid:durableId="1027364792">
    <w:abstractNumId w:val="1"/>
  </w:num>
  <w:num w:numId="50" w16cid:durableId="118327870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93A"/>
    <w:rsid w:val="00001532"/>
    <w:rsid w:val="00003101"/>
    <w:rsid w:val="00006E73"/>
    <w:rsid w:val="00007A68"/>
    <w:rsid w:val="000119CB"/>
    <w:rsid w:val="00012FF4"/>
    <w:rsid w:val="00014B0F"/>
    <w:rsid w:val="00015454"/>
    <w:rsid w:val="00017250"/>
    <w:rsid w:val="000175CF"/>
    <w:rsid w:val="00026B7A"/>
    <w:rsid w:val="0002753D"/>
    <w:rsid w:val="00031D60"/>
    <w:rsid w:val="00033015"/>
    <w:rsid w:val="00037FB1"/>
    <w:rsid w:val="00041E4A"/>
    <w:rsid w:val="00042B4F"/>
    <w:rsid w:val="00046F0D"/>
    <w:rsid w:val="00047F45"/>
    <w:rsid w:val="00051043"/>
    <w:rsid w:val="00052C5C"/>
    <w:rsid w:val="000554CD"/>
    <w:rsid w:val="00060197"/>
    <w:rsid w:val="000605F6"/>
    <w:rsid w:val="00063C28"/>
    <w:rsid w:val="000648E0"/>
    <w:rsid w:val="00070411"/>
    <w:rsid w:val="00070939"/>
    <w:rsid w:val="00073895"/>
    <w:rsid w:val="00074D17"/>
    <w:rsid w:val="00077CFA"/>
    <w:rsid w:val="00080C0E"/>
    <w:rsid w:val="00080E63"/>
    <w:rsid w:val="0008261B"/>
    <w:rsid w:val="0008462A"/>
    <w:rsid w:val="00086EB8"/>
    <w:rsid w:val="00090483"/>
    <w:rsid w:val="00091831"/>
    <w:rsid w:val="00091F30"/>
    <w:rsid w:val="0009252E"/>
    <w:rsid w:val="000A113E"/>
    <w:rsid w:val="000A316C"/>
    <w:rsid w:val="000A5625"/>
    <w:rsid w:val="000A5E9E"/>
    <w:rsid w:val="000B1DCF"/>
    <w:rsid w:val="000B2307"/>
    <w:rsid w:val="000B2A38"/>
    <w:rsid w:val="000B57D8"/>
    <w:rsid w:val="000B6013"/>
    <w:rsid w:val="000B63A3"/>
    <w:rsid w:val="000B742E"/>
    <w:rsid w:val="000C01F9"/>
    <w:rsid w:val="000C09FB"/>
    <w:rsid w:val="000C0A6F"/>
    <w:rsid w:val="000C0C76"/>
    <w:rsid w:val="000C1467"/>
    <w:rsid w:val="000C1CEE"/>
    <w:rsid w:val="000C24F6"/>
    <w:rsid w:val="000C2EBC"/>
    <w:rsid w:val="000C38CB"/>
    <w:rsid w:val="000D0B4A"/>
    <w:rsid w:val="000D1392"/>
    <w:rsid w:val="000D400A"/>
    <w:rsid w:val="000D5FC2"/>
    <w:rsid w:val="000D6F80"/>
    <w:rsid w:val="000E0DE1"/>
    <w:rsid w:val="000E1FBA"/>
    <w:rsid w:val="000E2503"/>
    <w:rsid w:val="000E3195"/>
    <w:rsid w:val="000E495F"/>
    <w:rsid w:val="000E6F4A"/>
    <w:rsid w:val="000E7E94"/>
    <w:rsid w:val="000F0ABA"/>
    <w:rsid w:val="000F3E3B"/>
    <w:rsid w:val="000F67A6"/>
    <w:rsid w:val="00100A52"/>
    <w:rsid w:val="0010304E"/>
    <w:rsid w:val="0010414D"/>
    <w:rsid w:val="00104DDA"/>
    <w:rsid w:val="00112749"/>
    <w:rsid w:val="001179DD"/>
    <w:rsid w:val="00126714"/>
    <w:rsid w:val="00131003"/>
    <w:rsid w:val="00132B65"/>
    <w:rsid w:val="00132C81"/>
    <w:rsid w:val="00132F13"/>
    <w:rsid w:val="001373BF"/>
    <w:rsid w:val="00141D2F"/>
    <w:rsid w:val="001428AA"/>
    <w:rsid w:val="001510EF"/>
    <w:rsid w:val="0015579A"/>
    <w:rsid w:val="00160E2B"/>
    <w:rsid w:val="00161035"/>
    <w:rsid w:val="00163DE3"/>
    <w:rsid w:val="00173222"/>
    <w:rsid w:val="001906E7"/>
    <w:rsid w:val="00192BEF"/>
    <w:rsid w:val="001941B9"/>
    <w:rsid w:val="00195D7D"/>
    <w:rsid w:val="001A6FC4"/>
    <w:rsid w:val="001B3DA1"/>
    <w:rsid w:val="001B7951"/>
    <w:rsid w:val="001C05AE"/>
    <w:rsid w:val="001C18E0"/>
    <w:rsid w:val="001C6EE4"/>
    <w:rsid w:val="001C7591"/>
    <w:rsid w:val="001D25C3"/>
    <w:rsid w:val="001D2BB7"/>
    <w:rsid w:val="001D37BE"/>
    <w:rsid w:val="001D4BDC"/>
    <w:rsid w:val="001D7415"/>
    <w:rsid w:val="001E3F5B"/>
    <w:rsid w:val="001E6333"/>
    <w:rsid w:val="001E6E92"/>
    <w:rsid w:val="001F236B"/>
    <w:rsid w:val="001F434E"/>
    <w:rsid w:val="001F6102"/>
    <w:rsid w:val="001F61BF"/>
    <w:rsid w:val="00204E65"/>
    <w:rsid w:val="0021055B"/>
    <w:rsid w:val="00210732"/>
    <w:rsid w:val="00210B8D"/>
    <w:rsid w:val="00210D18"/>
    <w:rsid w:val="0023290A"/>
    <w:rsid w:val="00237E36"/>
    <w:rsid w:val="002401ED"/>
    <w:rsid w:val="002424BB"/>
    <w:rsid w:val="00247563"/>
    <w:rsid w:val="00250002"/>
    <w:rsid w:val="00252415"/>
    <w:rsid w:val="002615A6"/>
    <w:rsid w:val="00264BB3"/>
    <w:rsid w:val="0026603A"/>
    <w:rsid w:val="00272804"/>
    <w:rsid w:val="0028290A"/>
    <w:rsid w:val="00283122"/>
    <w:rsid w:val="002929EF"/>
    <w:rsid w:val="00293633"/>
    <w:rsid w:val="002A6A99"/>
    <w:rsid w:val="002B2212"/>
    <w:rsid w:val="002B3858"/>
    <w:rsid w:val="002C25BC"/>
    <w:rsid w:val="002C3DF3"/>
    <w:rsid w:val="002C4610"/>
    <w:rsid w:val="002D07E1"/>
    <w:rsid w:val="002D28C6"/>
    <w:rsid w:val="002D334F"/>
    <w:rsid w:val="002D353F"/>
    <w:rsid w:val="002E461F"/>
    <w:rsid w:val="002E5034"/>
    <w:rsid w:val="002E55B4"/>
    <w:rsid w:val="002E635A"/>
    <w:rsid w:val="002F4901"/>
    <w:rsid w:val="00303568"/>
    <w:rsid w:val="00320169"/>
    <w:rsid w:val="0032064D"/>
    <w:rsid w:val="00321DAF"/>
    <w:rsid w:val="0032449C"/>
    <w:rsid w:val="003273BC"/>
    <w:rsid w:val="0033115A"/>
    <w:rsid w:val="00333DD6"/>
    <w:rsid w:val="0033506C"/>
    <w:rsid w:val="003356F2"/>
    <w:rsid w:val="0033644E"/>
    <w:rsid w:val="00340BB0"/>
    <w:rsid w:val="00343402"/>
    <w:rsid w:val="00344523"/>
    <w:rsid w:val="0034513D"/>
    <w:rsid w:val="00356744"/>
    <w:rsid w:val="00356EDB"/>
    <w:rsid w:val="003618AD"/>
    <w:rsid w:val="0036571E"/>
    <w:rsid w:val="00365ABF"/>
    <w:rsid w:val="00367CF8"/>
    <w:rsid w:val="003723A3"/>
    <w:rsid w:val="003729D1"/>
    <w:rsid w:val="00372EC5"/>
    <w:rsid w:val="00385CAF"/>
    <w:rsid w:val="00386A1C"/>
    <w:rsid w:val="00390C50"/>
    <w:rsid w:val="00393C37"/>
    <w:rsid w:val="00395688"/>
    <w:rsid w:val="003A0AF8"/>
    <w:rsid w:val="003B17B3"/>
    <w:rsid w:val="003B598F"/>
    <w:rsid w:val="003C1C61"/>
    <w:rsid w:val="003C1F41"/>
    <w:rsid w:val="003C3EAA"/>
    <w:rsid w:val="003D0B42"/>
    <w:rsid w:val="003D1805"/>
    <w:rsid w:val="003D3A8C"/>
    <w:rsid w:val="003D727E"/>
    <w:rsid w:val="003E1228"/>
    <w:rsid w:val="003F0C28"/>
    <w:rsid w:val="003F380E"/>
    <w:rsid w:val="003F3969"/>
    <w:rsid w:val="00402B43"/>
    <w:rsid w:val="0040706A"/>
    <w:rsid w:val="0040772C"/>
    <w:rsid w:val="004077F6"/>
    <w:rsid w:val="0041634D"/>
    <w:rsid w:val="00420E11"/>
    <w:rsid w:val="00422C62"/>
    <w:rsid w:val="0043053A"/>
    <w:rsid w:val="004437FE"/>
    <w:rsid w:val="004468FC"/>
    <w:rsid w:val="004547DD"/>
    <w:rsid w:val="00455BF5"/>
    <w:rsid w:val="00461B54"/>
    <w:rsid w:val="00464684"/>
    <w:rsid w:val="0046609E"/>
    <w:rsid w:val="0046737A"/>
    <w:rsid w:val="00472FCB"/>
    <w:rsid w:val="0047427C"/>
    <w:rsid w:val="00480824"/>
    <w:rsid w:val="004845FD"/>
    <w:rsid w:val="004855A0"/>
    <w:rsid w:val="00487559"/>
    <w:rsid w:val="00492DCF"/>
    <w:rsid w:val="00493329"/>
    <w:rsid w:val="00494979"/>
    <w:rsid w:val="004A579B"/>
    <w:rsid w:val="004A63CA"/>
    <w:rsid w:val="004B088A"/>
    <w:rsid w:val="004B1FC1"/>
    <w:rsid w:val="004B1FDF"/>
    <w:rsid w:val="004B21C6"/>
    <w:rsid w:val="004B36E0"/>
    <w:rsid w:val="004C087F"/>
    <w:rsid w:val="004C1FA5"/>
    <w:rsid w:val="004C66BB"/>
    <w:rsid w:val="004D2682"/>
    <w:rsid w:val="004E40F7"/>
    <w:rsid w:val="004E5651"/>
    <w:rsid w:val="004E56AD"/>
    <w:rsid w:val="004F060D"/>
    <w:rsid w:val="004F1392"/>
    <w:rsid w:val="004F3162"/>
    <w:rsid w:val="004F4FD9"/>
    <w:rsid w:val="004F5A36"/>
    <w:rsid w:val="004F749C"/>
    <w:rsid w:val="00507F9F"/>
    <w:rsid w:val="00510A85"/>
    <w:rsid w:val="00513497"/>
    <w:rsid w:val="00514A18"/>
    <w:rsid w:val="00515BD9"/>
    <w:rsid w:val="0052141F"/>
    <w:rsid w:val="0052507C"/>
    <w:rsid w:val="00525402"/>
    <w:rsid w:val="005264D0"/>
    <w:rsid w:val="00533214"/>
    <w:rsid w:val="005341AF"/>
    <w:rsid w:val="00535372"/>
    <w:rsid w:val="00536AD9"/>
    <w:rsid w:val="0053715D"/>
    <w:rsid w:val="00544AD4"/>
    <w:rsid w:val="005457EF"/>
    <w:rsid w:val="00546135"/>
    <w:rsid w:val="00553BE7"/>
    <w:rsid w:val="0055456A"/>
    <w:rsid w:val="00556C2A"/>
    <w:rsid w:val="00557F96"/>
    <w:rsid w:val="00561B29"/>
    <w:rsid w:val="00564027"/>
    <w:rsid w:val="00565733"/>
    <w:rsid w:val="0057015F"/>
    <w:rsid w:val="00574256"/>
    <w:rsid w:val="005762E2"/>
    <w:rsid w:val="005810C4"/>
    <w:rsid w:val="005829A2"/>
    <w:rsid w:val="00585D66"/>
    <w:rsid w:val="00586D99"/>
    <w:rsid w:val="005901D5"/>
    <w:rsid w:val="0059608B"/>
    <w:rsid w:val="005A12E0"/>
    <w:rsid w:val="005A1994"/>
    <w:rsid w:val="005A2A54"/>
    <w:rsid w:val="005A6A95"/>
    <w:rsid w:val="005A757B"/>
    <w:rsid w:val="005C07FB"/>
    <w:rsid w:val="005C0EE9"/>
    <w:rsid w:val="005D079E"/>
    <w:rsid w:val="005D11B9"/>
    <w:rsid w:val="005D17FA"/>
    <w:rsid w:val="005D2119"/>
    <w:rsid w:val="005D2734"/>
    <w:rsid w:val="005D618D"/>
    <w:rsid w:val="005E07C9"/>
    <w:rsid w:val="005E4CA7"/>
    <w:rsid w:val="005E573B"/>
    <w:rsid w:val="005F3E1E"/>
    <w:rsid w:val="005F7FB1"/>
    <w:rsid w:val="00600E46"/>
    <w:rsid w:val="006036AB"/>
    <w:rsid w:val="00610142"/>
    <w:rsid w:val="006117AE"/>
    <w:rsid w:val="00612A4D"/>
    <w:rsid w:val="00614036"/>
    <w:rsid w:val="006161CE"/>
    <w:rsid w:val="006177B4"/>
    <w:rsid w:val="006177E8"/>
    <w:rsid w:val="006210FF"/>
    <w:rsid w:val="00624D71"/>
    <w:rsid w:val="00627A47"/>
    <w:rsid w:val="0063245E"/>
    <w:rsid w:val="006368EF"/>
    <w:rsid w:val="00640C34"/>
    <w:rsid w:val="006420F2"/>
    <w:rsid w:val="0065221C"/>
    <w:rsid w:val="006527AA"/>
    <w:rsid w:val="006530A2"/>
    <w:rsid w:val="00655129"/>
    <w:rsid w:val="006638BA"/>
    <w:rsid w:val="0066527A"/>
    <w:rsid w:val="006658A8"/>
    <w:rsid w:val="00666495"/>
    <w:rsid w:val="0066715E"/>
    <w:rsid w:val="00673683"/>
    <w:rsid w:val="00684B7C"/>
    <w:rsid w:val="00687396"/>
    <w:rsid w:val="006A23FA"/>
    <w:rsid w:val="006A419E"/>
    <w:rsid w:val="006A4BC9"/>
    <w:rsid w:val="006A604D"/>
    <w:rsid w:val="006A7AC0"/>
    <w:rsid w:val="006B0F7F"/>
    <w:rsid w:val="006B11A3"/>
    <w:rsid w:val="006B18ED"/>
    <w:rsid w:val="006B23DD"/>
    <w:rsid w:val="006B30B9"/>
    <w:rsid w:val="006C2F77"/>
    <w:rsid w:val="006C3421"/>
    <w:rsid w:val="006C5101"/>
    <w:rsid w:val="006D05D8"/>
    <w:rsid w:val="006D1BBC"/>
    <w:rsid w:val="006D76E0"/>
    <w:rsid w:val="006E2E09"/>
    <w:rsid w:val="006E5FD3"/>
    <w:rsid w:val="006F3D51"/>
    <w:rsid w:val="006F5507"/>
    <w:rsid w:val="006F5EA6"/>
    <w:rsid w:val="006F60BB"/>
    <w:rsid w:val="006F68BD"/>
    <w:rsid w:val="006F7137"/>
    <w:rsid w:val="00710A15"/>
    <w:rsid w:val="00711B93"/>
    <w:rsid w:val="00715914"/>
    <w:rsid w:val="007203FD"/>
    <w:rsid w:val="00725721"/>
    <w:rsid w:val="00726154"/>
    <w:rsid w:val="007313D4"/>
    <w:rsid w:val="00732345"/>
    <w:rsid w:val="00737F6B"/>
    <w:rsid w:val="0074628D"/>
    <w:rsid w:val="00750725"/>
    <w:rsid w:val="00750D71"/>
    <w:rsid w:val="00750E10"/>
    <w:rsid w:val="00757C98"/>
    <w:rsid w:val="0076315C"/>
    <w:rsid w:val="0076782A"/>
    <w:rsid w:val="007708C1"/>
    <w:rsid w:val="00771854"/>
    <w:rsid w:val="00773E26"/>
    <w:rsid w:val="007753E4"/>
    <w:rsid w:val="00781ACA"/>
    <w:rsid w:val="00785137"/>
    <w:rsid w:val="00787090"/>
    <w:rsid w:val="007870A8"/>
    <w:rsid w:val="007974B7"/>
    <w:rsid w:val="007A7F24"/>
    <w:rsid w:val="007B5ECE"/>
    <w:rsid w:val="007C026D"/>
    <w:rsid w:val="007C090D"/>
    <w:rsid w:val="007C25A4"/>
    <w:rsid w:val="007C5E0D"/>
    <w:rsid w:val="007D40B0"/>
    <w:rsid w:val="007D54DA"/>
    <w:rsid w:val="007D55AD"/>
    <w:rsid w:val="007D60AD"/>
    <w:rsid w:val="007D6C7D"/>
    <w:rsid w:val="007E2394"/>
    <w:rsid w:val="007E33FC"/>
    <w:rsid w:val="007E71BC"/>
    <w:rsid w:val="007F01AC"/>
    <w:rsid w:val="007F35BD"/>
    <w:rsid w:val="007F5745"/>
    <w:rsid w:val="007F5A7B"/>
    <w:rsid w:val="007F664B"/>
    <w:rsid w:val="007F6A20"/>
    <w:rsid w:val="00802FA6"/>
    <w:rsid w:val="00803416"/>
    <w:rsid w:val="00805A61"/>
    <w:rsid w:val="00807055"/>
    <w:rsid w:val="00812EC9"/>
    <w:rsid w:val="00816015"/>
    <w:rsid w:val="00820018"/>
    <w:rsid w:val="00823C84"/>
    <w:rsid w:val="008247AF"/>
    <w:rsid w:val="00827740"/>
    <w:rsid w:val="00830756"/>
    <w:rsid w:val="00830F78"/>
    <w:rsid w:val="00841D78"/>
    <w:rsid w:val="0084206C"/>
    <w:rsid w:val="00842CEC"/>
    <w:rsid w:val="008463B1"/>
    <w:rsid w:val="00846774"/>
    <w:rsid w:val="008518B7"/>
    <w:rsid w:val="00853F9E"/>
    <w:rsid w:val="00854C31"/>
    <w:rsid w:val="008552AA"/>
    <w:rsid w:val="0085732A"/>
    <w:rsid w:val="00857B24"/>
    <w:rsid w:val="00857C15"/>
    <w:rsid w:val="008610BA"/>
    <w:rsid w:val="008653C7"/>
    <w:rsid w:val="00867DF4"/>
    <w:rsid w:val="0087101B"/>
    <w:rsid w:val="008710D6"/>
    <w:rsid w:val="008732B8"/>
    <w:rsid w:val="00884CDA"/>
    <w:rsid w:val="00887782"/>
    <w:rsid w:val="0089054C"/>
    <w:rsid w:val="0089192D"/>
    <w:rsid w:val="00893D3F"/>
    <w:rsid w:val="00895663"/>
    <w:rsid w:val="00897E79"/>
    <w:rsid w:val="008A1ED7"/>
    <w:rsid w:val="008A22A2"/>
    <w:rsid w:val="008A230F"/>
    <w:rsid w:val="008A2AC4"/>
    <w:rsid w:val="008A31BE"/>
    <w:rsid w:val="008A76CF"/>
    <w:rsid w:val="008A7A11"/>
    <w:rsid w:val="008B5A0B"/>
    <w:rsid w:val="008B6B1B"/>
    <w:rsid w:val="008B7BCD"/>
    <w:rsid w:val="008C16B7"/>
    <w:rsid w:val="008C28FA"/>
    <w:rsid w:val="008C3770"/>
    <w:rsid w:val="008C6D53"/>
    <w:rsid w:val="008D0FAB"/>
    <w:rsid w:val="008E1CF8"/>
    <w:rsid w:val="008E3A7F"/>
    <w:rsid w:val="008E3C72"/>
    <w:rsid w:val="008E57ED"/>
    <w:rsid w:val="00901B4C"/>
    <w:rsid w:val="00901D63"/>
    <w:rsid w:val="009048FD"/>
    <w:rsid w:val="00904A6F"/>
    <w:rsid w:val="00912C03"/>
    <w:rsid w:val="009132A9"/>
    <w:rsid w:val="00913BC7"/>
    <w:rsid w:val="009152CB"/>
    <w:rsid w:val="00922933"/>
    <w:rsid w:val="009278B8"/>
    <w:rsid w:val="009323AB"/>
    <w:rsid w:val="009329C6"/>
    <w:rsid w:val="009331ED"/>
    <w:rsid w:val="00933AA0"/>
    <w:rsid w:val="00933DC9"/>
    <w:rsid w:val="009410D6"/>
    <w:rsid w:val="0094464B"/>
    <w:rsid w:val="00950298"/>
    <w:rsid w:val="00952E5C"/>
    <w:rsid w:val="00953397"/>
    <w:rsid w:val="00956D95"/>
    <w:rsid w:val="009606CD"/>
    <w:rsid w:val="00964545"/>
    <w:rsid w:val="00971045"/>
    <w:rsid w:val="00971E96"/>
    <w:rsid w:val="009738C4"/>
    <w:rsid w:val="0097634B"/>
    <w:rsid w:val="00982431"/>
    <w:rsid w:val="0098553B"/>
    <w:rsid w:val="00996052"/>
    <w:rsid w:val="009A0D9B"/>
    <w:rsid w:val="009A2261"/>
    <w:rsid w:val="009A30EF"/>
    <w:rsid w:val="009A737C"/>
    <w:rsid w:val="009A7A04"/>
    <w:rsid w:val="009B1741"/>
    <w:rsid w:val="009B31DB"/>
    <w:rsid w:val="009B6E58"/>
    <w:rsid w:val="009C1BD8"/>
    <w:rsid w:val="009C1E93"/>
    <w:rsid w:val="009C329C"/>
    <w:rsid w:val="009C359C"/>
    <w:rsid w:val="009C4A4A"/>
    <w:rsid w:val="009D2729"/>
    <w:rsid w:val="009D6C3F"/>
    <w:rsid w:val="009D7B45"/>
    <w:rsid w:val="009E18C4"/>
    <w:rsid w:val="009E6369"/>
    <w:rsid w:val="009E69DA"/>
    <w:rsid w:val="009E6A90"/>
    <w:rsid w:val="009F150C"/>
    <w:rsid w:val="009F3A8F"/>
    <w:rsid w:val="009F3B41"/>
    <w:rsid w:val="009F4FF0"/>
    <w:rsid w:val="009F5926"/>
    <w:rsid w:val="009F7E19"/>
    <w:rsid w:val="009F7F3C"/>
    <w:rsid w:val="00A01DAE"/>
    <w:rsid w:val="00A1010D"/>
    <w:rsid w:val="00A20C48"/>
    <w:rsid w:val="00A3303B"/>
    <w:rsid w:val="00A472E6"/>
    <w:rsid w:val="00A50208"/>
    <w:rsid w:val="00A52BA4"/>
    <w:rsid w:val="00A5746D"/>
    <w:rsid w:val="00A60C09"/>
    <w:rsid w:val="00A64874"/>
    <w:rsid w:val="00A70C08"/>
    <w:rsid w:val="00A71952"/>
    <w:rsid w:val="00A74033"/>
    <w:rsid w:val="00A806F2"/>
    <w:rsid w:val="00A8178E"/>
    <w:rsid w:val="00A82019"/>
    <w:rsid w:val="00A84224"/>
    <w:rsid w:val="00A848D8"/>
    <w:rsid w:val="00A91140"/>
    <w:rsid w:val="00A91D92"/>
    <w:rsid w:val="00A953B3"/>
    <w:rsid w:val="00A95C01"/>
    <w:rsid w:val="00A96F54"/>
    <w:rsid w:val="00A97C44"/>
    <w:rsid w:val="00AA15FC"/>
    <w:rsid w:val="00AA4EDB"/>
    <w:rsid w:val="00AA5B15"/>
    <w:rsid w:val="00AB057B"/>
    <w:rsid w:val="00AB46C1"/>
    <w:rsid w:val="00AB5B83"/>
    <w:rsid w:val="00AC0A5B"/>
    <w:rsid w:val="00AD169F"/>
    <w:rsid w:val="00AD58A5"/>
    <w:rsid w:val="00AF0849"/>
    <w:rsid w:val="00AF19D3"/>
    <w:rsid w:val="00AF6CFD"/>
    <w:rsid w:val="00AF6D90"/>
    <w:rsid w:val="00B034EA"/>
    <w:rsid w:val="00B05738"/>
    <w:rsid w:val="00B05D63"/>
    <w:rsid w:val="00B1194B"/>
    <w:rsid w:val="00B13442"/>
    <w:rsid w:val="00B15899"/>
    <w:rsid w:val="00B20902"/>
    <w:rsid w:val="00B234BB"/>
    <w:rsid w:val="00B24881"/>
    <w:rsid w:val="00B2512A"/>
    <w:rsid w:val="00B26199"/>
    <w:rsid w:val="00B30660"/>
    <w:rsid w:val="00B3393A"/>
    <w:rsid w:val="00B4398E"/>
    <w:rsid w:val="00B45F82"/>
    <w:rsid w:val="00B4645C"/>
    <w:rsid w:val="00B4677D"/>
    <w:rsid w:val="00B5016A"/>
    <w:rsid w:val="00B50A10"/>
    <w:rsid w:val="00B5509A"/>
    <w:rsid w:val="00B57923"/>
    <w:rsid w:val="00B63A3D"/>
    <w:rsid w:val="00B6592B"/>
    <w:rsid w:val="00B675CA"/>
    <w:rsid w:val="00B70E53"/>
    <w:rsid w:val="00B770AC"/>
    <w:rsid w:val="00B8055C"/>
    <w:rsid w:val="00B83ED3"/>
    <w:rsid w:val="00B8550A"/>
    <w:rsid w:val="00B91B42"/>
    <w:rsid w:val="00B960B6"/>
    <w:rsid w:val="00BA141E"/>
    <w:rsid w:val="00BA4512"/>
    <w:rsid w:val="00BC1D8F"/>
    <w:rsid w:val="00BC26E5"/>
    <w:rsid w:val="00BC367F"/>
    <w:rsid w:val="00BC466D"/>
    <w:rsid w:val="00BC4737"/>
    <w:rsid w:val="00BD5F56"/>
    <w:rsid w:val="00BD6E23"/>
    <w:rsid w:val="00BE5BC8"/>
    <w:rsid w:val="00BF020A"/>
    <w:rsid w:val="00BF06E4"/>
    <w:rsid w:val="00BF1E23"/>
    <w:rsid w:val="00BF55AF"/>
    <w:rsid w:val="00C06E89"/>
    <w:rsid w:val="00C100C5"/>
    <w:rsid w:val="00C10CEE"/>
    <w:rsid w:val="00C13A34"/>
    <w:rsid w:val="00C33B51"/>
    <w:rsid w:val="00C34F60"/>
    <w:rsid w:val="00C41FBE"/>
    <w:rsid w:val="00C43AE2"/>
    <w:rsid w:val="00C4434E"/>
    <w:rsid w:val="00C46907"/>
    <w:rsid w:val="00C46EE6"/>
    <w:rsid w:val="00C51E46"/>
    <w:rsid w:val="00C54D04"/>
    <w:rsid w:val="00C5587C"/>
    <w:rsid w:val="00C56FDD"/>
    <w:rsid w:val="00C63E0D"/>
    <w:rsid w:val="00C66782"/>
    <w:rsid w:val="00C713DC"/>
    <w:rsid w:val="00C72D41"/>
    <w:rsid w:val="00C73430"/>
    <w:rsid w:val="00C75477"/>
    <w:rsid w:val="00C759A2"/>
    <w:rsid w:val="00C767E0"/>
    <w:rsid w:val="00C773E6"/>
    <w:rsid w:val="00C80302"/>
    <w:rsid w:val="00C821BC"/>
    <w:rsid w:val="00C85091"/>
    <w:rsid w:val="00C90985"/>
    <w:rsid w:val="00C97375"/>
    <w:rsid w:val="00CA249D"/>
    <w:rsid w:val="00CB102F"/>
    <w:rsid w:val="00CC0CD1"/>
    <w:rsid w:val="00CC1A2E"/>
    <w:rsid w:val="00CC20E7"/>
    <w:rsid w:val="00CC5C9D"/>
    <w:rsid w:val="00CD1146"/>
    <w:rsid w:val="00CD1ED4"/>
    <w:rsid w:val="00CD22AD"/>
    <w:rsid w:val="00CD248F"/>
    <w:rsid w:val="00CE371F"/>
    <w:rsid w:val="00CE3C3D"/>
    <w:rsid w:val="00CE7C3A"/>
    <w:rsid w:val="00CF002B"/>
    <w:rsid w:val="00CF20AE"/>
    <w:rsid w:val="00D034CC"/>
    <w:rsid w:val="00D03913"/>
    <w:rsid w:val="00D03A50"/>
    <w:rsid w:val="00D057A6"/>
    <w:rsid w:val="00D0602C"/>
    <w:rsid w:val="00D10146"/>
    <w:rsid w:val="00D10825"/>
    <w:rsid w:val="00D11BFC"/>
    <w:rsid w:val="00D120EB"/>
    <w:rsid w:val="00D127E4"/>
    <w:rsid w:val="00D15555"/>
    <w:rsid w:val="00D17E3B"/>
    <w:rsid w:val="00D22350"/>
    <w:rsid w:val="00D22A3D"/>
    <w:rsid w:val="00D2448B"/>
    <w:rsid w:val="00D27DC5"/>
    <w:rsid w:val="00D32F61"/>
    <w:rsid w:val="00D32FAD"/>
    <w:rsid w:val="00D334FC"/>
    <w:rsid w:val="00D34AA3"/>
    <w:rsid w:val="00D40501"/>
    <w:rsid w:val="00D4486B"/>
    <w:rsid w:val="00D46A3C"/>
    <w:rsid w:val="00D56A41"/>
    <w:rsid w:val="00D77EF3"/>
    <w:rsid w:val="00D81FE7"/>
    <w:rsid w:val="00D82D2A"/>
    <w:rsid w:val="00D83468"/>
    <w:rsid w:val="00D9784E"/>
    <w:rsid w:val="00DA05BE"/>
    <w:rsid w:val="00DB1B06"/>
    <w:rsid w:val="00DB6396"/>
    <w:rsid w:val="00DC2E49"/>
    <w:rsid w:val="00DC42C4"/>
    <w:rsid w:val="00DC4599"/>
    <w:rsid w:val="00DC7659"/>
    <w:rsid w:val="00DD2F1B"/>
    <w:rsid w:val="00DD31A3"/>
    <w:rsid w:val="00DD3C96"/>
    <w:rsid w:val="00DD460E"/>
    <w:rsid w:val="00DD491F"/>
    <w:rsid w:val="00DD5909"/>
    <w:rsid w:val="00DD7748"/>
    <w:rsid w:val="00DE186F"/>
    <w:rsid w:val="00DE6ECC"/>
    <w:rsid w:val="00DE7964"/>
    <w:rsid w:val="00DF1EB7"/>
    <w:rsid w:val="00DF26C2"/>
    <w:rsid w:val="00E0018A"/>
    <w:rsid w:val="00E01405"/>
    <w:rsid w:val="00E16E24"/>
    <w:rsid w:val="00E20A36"/>
    <w:rsid w:val="00E20ED4"/>
    <w:rsid w:val="00E2254E"/>
    <w:rsid w:val="00E23D6E"/>
    <w:rsid w:val="00E26EEC"/>
    <w:rsid w:val="00E26FD6"/>
    <w:rsid w:val="00E3007F"/>
    <w:rsid w:val="00E30CAD"/>
    <w:rsid w:val="00E30DEB"/>
    <w:rsid w:val="00E319D1"/>
    <w:rsid w:val="00E3674B"/>
    <w:rsid w:val="00E37AA6"/>
    <w:rsid w:val="00E41E4D"/>
    <w:rsid w:val="00E44C59"/>
    <w:rsid w:val="00E45539"/>
    <w:rsid w:val="00E46493"/>
    <w:rsid w:val="00E47FA2"/>
    <w:rsid w:val="00E521BB"/>
    <w:rsid w:val="00E530E8"/>
    <w:rsid w:val="00E55E4B"/>
    <w:rsid w:val="00E61BE9"/>
    <w:rsid w:val="00E62317"/>
    <w:rsid w:val="00E64A6D"/>
    <w:rsid w:val="00E73870"/>
    <w:rsid w:val="00E7390B"/>
    <w:rsid w:val="00E747E4"/>
    <w:rsid w:val="00E753A1"/>
    <w:rsid w:val="00E76657"/>
    <w:rsid w:val="00E9101D"/>
    <w:rsid w:val="00E9264D"/>
    <w:rsid w:val="00E93914"/>
    <w:rsid w:val="00EA7061"/>
    <w:rsid w:val="00EB1CE6"/>
    <w:rsid w:val="00EB3F87"/>
    <w:rsid w:val="00EC130D"/>
    <w:rsid w:val="00EC7663"/>
    <w:rsid w:val="00ED1FE1"/>
    <w:rsid w:val="00ED378A"/>
    <w:rsid w:val="00EE27CA"/>
    <w:rsid w:val="00EE401C"/>
    <w:rsid w:val="00EE52FA"/>
    <w:rsid w:val="00EE7948"/>
    <w:rsid w:val="00EF1528"/>
    <w:rsid w:val="00EF5B03"/>
    <w:rsid w:val="00EF7048"/>
    <w:rsid w:val="00F02172"/>
    <w:rsid w:val="00F136F9"/>
    <w:rsid w:val="00F177DF"/>
    <w:rsid w:val="00F208D6"/>
    <w:rsid w:val="00F231D9"/>
    <w:rsid w:val="00F32CAD"/>
    <w:rsid w:val="00F40996"/>
    <w:rsid w:val="00F4384A"/>
    <w:rsid w:val="00F44F45"/>
    <w:rsid w:val="00F4618D"/>
    <w:rsid w:val="00F54E39"/>
    <w:rsid w:val="00F57CB8"/>
    <w:rsid w:val="00F63156"/>
    <w:rsid w:val="00F63560"/>
    <w:rsid w:val="00F64701"/>
    <w:rsid w:val="00F706E5"/>
    <w:rsid w:val="00F71BA2"/>
    <w:rsid w:val="00F72489"/>
    <w:rsid w:val="00F76FE2"/>
    <w:rsid w:val="00F84447"/>
    <w:rsid w:val="00F92B7B"/>
    <w:rsid w:val="00F960B3"/>
    <w:rsid w:val="00F969C7"/>
    <w:rsid w:val="00F976F8"/>
    <w:rsid w:val="00F9777C"/>
    <w:rsid w:val="00FA57D0"/>
    <w:rsid w:val="00FB2E14"/>
    <w:rsid w:val="00FB385B"/>
    <w:rsid w:val="00FB3EB9"/>
    <w:rsid w:val="00FC48E3"/>
    <w:rsid w:val="00FC78D3"/>
    <w:rsid w:val="00FD0A2B"/>
    <w:rsid w:val="00FD278C"/>
    <w:rsid w:val="00FD6489"/>
    <w:rsid w:val="00FE598F"/>
    <w:rsid w:val="00FE64B9"/>
    <w:rsid w:val="00FE67D6"/>
    <w:rsid w:val="00FF225F"/>
    <w:rsid w:val="01343729"/>
    <w:rsid w:val="01BE059D"/>
    <w:rsid w:val="03CB0184"/>
    <w:rsid w:val="03CC624A"/>
    <w:rsid w:val="0502BE4C"/>
    <w:rsid w:val="05DDB2F1"/>
    <w:rsid w:val="061F9A73"/>
    <w:rsid w:val="0624AC86"/>
    <w:rsid w:val="062B3BD4"/>
    <w:rsid w:val="0644CBB7"/>
    <w:rsid w:val="07798352"/>
    <w:rsid w:val="0796BB6D"/>
    <w:rsid w:val="07DE8838"/>
    <w:rsid w:val="07ECD903"/>
    <w:rsid w:val="0820B8E1"/>
    <w:rsid w:val="09CEA78B"/>
    <w:rsid w:val="0B648E1A"/>
    <w:rsid w:val="0B691019"/>
    <w:rsid w:val="0CEA5417"/>
    <w:rsid w:val="0D5A7642"/>
    <w:rsid w:val="0DDB47AF"/>
    <w:rsid w:val="0EC258B5"/>
    <w:rsid w:val="0F1F85D9"/>
    <w:rsid w:val="0F3FDA14"/>
    <w:rsid w:val="1098D581"/>
    <w:rsid w:val="109E6C28"/>
    <w:rsid w:val="10DECF1A"/>
    <w:rsid w:val="136EC0A3"/>
    <w:rsid w:val="13E559C3"/>
    <w:rsid w:val="14464C92"/>
    <w:rsid w:val="150ABFEF"/>
    <w:rsid w:val="1599B61F"/>
    <w:rsid w:val="168589E6"/>
    <w:rsid w:val="17512AC2"/>
    <w:rsid w:val="17F783F3"/>
    <w:rsid w:val="188F3331"/>
    <w:rsid w:val="1998C0DE"/>
    <w:rsid w:val="19F44C4A"/>
    <w:rsid w:val="1A4FC9D9"/>
    <w:rsid w:val="1BC4D24E"/>
    <w:rsid w:val="1C60BB5A"/>
    <w:rsid w:val="1C793F08"/>
    <w:rsid w:val="1CED5F60"/>
    <w:rsid w:val="1D41F898"/>
    <w:rsid w:val="1DDF0D40"/>
    <w:rsid w:val="1E53B987"/>
    <w:rsid w:val="1EC5B32E"/>
    <w:rsid w:val="1EDD41DC"/>
    <w:rsid w:val="1F760D93"/>
    <w:rsid w:val="205637E8"/>
    <w:rsid w:val="20DBCFA8"/>
    <w:rsid w:val="21488E82"/>
    <w:rsid w:val="21537AFD"/>
    <w:rsid w:val="21DC5B6B"/>
    <w:rsid w:val="22A50232"/>
    <w:rsid w:val="22FFF0B5"/>
    <w:rsid w:val="234B8A57"/>
    <w:rsid w:val="23DA68B4"/>
    <w:rsid w:val="25222127"/>
    <w:rsid w:val="25456105"/>
    <w:rsid w:val="267AFD6F"/>
    <w:rsid w:val="268D8BFA"/>
    <w:rsid w:val="26BA983E"/>
    <w:rsid w:val="278A82B6"/>
    <w:rsid w:val="28355302"/>
    <w:rsid w:val="2A64ED4D"/>
    <w:rsid w:val="2AB99053"/>
    <w:rsid w:val="2AF6A626"/>
    <w:rsid w:val="2AFDAB50"/>
    <w:rsid w:val="2CD6910C"/>
    <w:rsid w:val="2D4E0A06"/>
    <w:rsid w:val="2E5DFB02"/>
    <w:rsid w:val="2EA1253E"/>
    <w:rsid w:val="2FE09DB6"/>
    <w:rsid w:val="304B3C32"/>
    <w:rsid w:val="308DDD24"/>
    <w:rsid w:val="30D5994F"/>
    <w:rsid w:val="30F18338"/>
    <w:rsid w:val="30F90B1C"/>
    <w:rsid w:val="32AB7FC2"/>
    <w:rsid w:val="3382B4BB"/>
    <w:rsid w:val="353D3D1F"/>
    <w:rsid w:val="3736C0C7"/>
    <w:rsid w:val="3794F10E"/>
    <w:rsid w:val="393A0EC0"/>
    <w:rsid w:val="39CF6A66"/>
    <w:rsid w:val="3A4AF524"/>
    <w:rsid w:val="3A722ABC"/>
    <w:rsid w:val="3ADB4FBF"/>
    <w:rsid w:val="3CD40BE7"/>
    <w:rsid w:val="3D219FDE"/>
    <w:rsid w:val="3D79CC82"/>
    <w:rsid w:val="3E1E8F8D"/>
    <w:rsid w:val="3E96024A"/>
    <w:rsid w:val="3FC01AC1"/>
    <w:rsid w:val="4074D061"/>
    <w:rsid w:val="40AA5D92"/>
    <w:rsid w:val="42BFB4E0"/>
    <w:rsid w:val="42C8239A"/>
    <w:rsid w:val="4310B10F"/>
    <w:rsid w:val="434BD390"/>
    <w:rsid w:val="43ADF7BB"/>
    <w:rsid w:val="4490EF5F"/>
    <w:rsid w:val="449AA489"/>
    <w:rsid w:val="44A2DA10"/>
    <w:rsid w:val="44C08966"/>
    <w:rsid w:val="469A604A"/>
    <w:rsid w:val="46E01FE1"/>
    <w:rsid w:val="472132C8"/>
    <w:rsid w:val="47ED93C6"/>
    <w:rsid w:val="489C3F03"/>
    <w:rsid w:val="49A3421C"/>
    <w:rsid w:val="49F4A972"/>
    <w:rsid w:val="4A419A95"/>
    <w:rsid w:val="4AE9A47B"/>
    <w:rsid w:val="4AF14580"/>
    <w:rsid w:val="4C505989"/>
    <w:rsid w:val="4D4B9954"/>
    <w:rsid w:val="4D6953B6"/>
    <w:rsid w:val="4E3E949C"/>
    <w:rsid w:val="4E7D7665"/>
    <w:rsid w:val="51359CFB"/>
    <w:rsid w:val="53028E12"/>
    <w:rsid w:val="5377DC9B"/>
    <w:rsid w:val="53E2B867"/>
    <w:rsid w:val="544B2123"/>
    <w:rsid w:val="5471726E"/>
    <w:rsid w:val="5624C618"/>
    <w:rsid w:val="56D4CAC2"/>
    <w:rsid w:val="58CFC126"/>
    <w:rsid w:val="58D5780A"/>
    <w:rsid w:val="5914B815"/>
    <w:rsid w:val="59D59BFB"/>
    <w:rsid w:val="5A2DA270"/>
    <w:rsid w:val="5AF0AF57"/>
    <w:rsid w:val="5B466077"/>
    <w:rsid w:val="5BC1DF36"/>
    <w:rsid w:val="5C1A38F5"/>
    <w:rsid w:val="5CC0081D"/>
    <w:rsid w:val="5D517DDF"/>
    <w:rsid w:val="5F0CE7F4"/>
    <w:rsid w:val="5F6DB6AA"/>
    <w:rsid w:val="5F77A1A7"/>
    <w:rsid w:val="5F942E99"/>
    <w:rsid w:val="5FEC6D36"/>
    <w:rsid w:val="600F0AD4"/>
    <w:rsid w:val="601C7279"/>
    <w:rsid w:val="6073B5E5"/>
    <w:rsid w:val="6078EB7C"/>
    <w:rsid w:val="60B584AB"/>
    <w:rsid w:val="60FA7B9A"/>
    <w:rsid w:val="61B30B96"/>
    <w:rsid w:val="61DFF9EE"/>
    <w:rsid w:val="62F9AB21"/>
    <w:rsid w:val="636241F5"/>
    <w:rsid w:val="642A11BD"/>
    <w:rsid w:val="6441424F"/>
    <w:rsid w:val="65179AB0"/>
    <w:rsid w:val="652446FE"/>
    <w:rsid w:val="6565B6D2"/>
    <w:rsid w:val="67607A65"/>
    <w:rsid w:val="6760F048"/>
    <w:rsid w:val="67915C76"/>
    <w:rsid w:val="67BB341F"/>
    <w:rsid w:val="67E88F90"/>
    <w:rsid w:val="68129F6D"/>
    <w:rsid w:val="6843CEBD"/>
    <w:rsid w:val="691E6C1A"/>
    <w:rsid w:val="6923693F"/>
    <w:rsid w:val="6A6BE6F3"/>
    <w:rsid w:val="6B50C15C"/>
    <w:rsid w:val="6C592E55"/>
    <w:rsid w:val="6D237F9B"/>
    <w:rsid w:val="6D6D49B0"/>
    <w:rsid w:val="6E0E4E51"/>
    <w:rsid w:val="6ED44979"/>
    <w:rsid w:val="6F645E75"/>
    <w:rsid w:val="701CAA9B"/>
    <w:rsid w:val="71B18CFB"/>
    <w:rsid w:val="724F8AFC"/>
    <w:rsid w:val="725670D0"/>
    <w:rsid w:val="72CEFB9E"/>
    <w:rsid w:val="73862C21"/>
    <w:rsid w:val="73E3FC6B"/>
    <w:rsid w:val="753003F7"/>
    <w:rsid w:val="75EC1466"/>
    <w:rsid w:val="7654A419"/>
    <w:rsid w:val="77BB6CF9"/>
    <w:rsid w:val="77D2EA76"/>
    <w:rsid w:val="77D3B7A4"/>
    <w:rsid w:val="798398B8"/>
    <w:rsid w:val="79D9240F"/>
    <w:rsid w:val="7A702C9E"/>
    <w:rsid w:val="7BC8628A"/>
    <w:rsid w:val="7C66CE1C"/>
    <w:rsid w:val="7CAE1758"/>
    <w:rsid w:val="7DD80965"/>
    <w:rsid w:val="7E2B3447"/>
    <w:rsid w:val="7E8F3094"/>
    <w:rsid w:val="7F8C9CA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227C7"/>
  <w15:docId w15:val="{1DAE7F5E-00DB-4E58-AC7A-762CD163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rsid w:val="00841D78"/>
    <w:pPr>
      <w:spacing w:after="120"/>
    </w:pPr>
    <w:rPr>
      <w:rFonts w:ascii="Arial" w:hAnsi="Arial"/>
      <w:lang w:eastAsia="en-US"/>
    </w:rPr>
  </w:style>
  <w:style w:type="paragraph" w:styleId="Heading1">
    <w:name w:val="heading 1"/>
    <w:basedOn w:val="Normal"/>
    <w:next w:val="Normal"/>
    <w:qFormat/>
    <w:pPr>
      <w:keepNext/>
      <w:numPr>
        <w:numId w:val="12"/>
      </w:numPr>
      <w:outlineLvl w:val="0"/>
    </w:pPr>
    <w:rPr>
      <w:b/>
      <w:kern w:val="28"/>
      <w:sz w:val="28"/>
    </w:rPr>
  </w:style>
  <w:style w:type="paragraph" w:styleId="Heading2">
    <w:name w:val="heading 2"/>
    <w:basedOn w:val="Normal"/>
    <w:next w:val="Normal"/>
    <w:qFormat/>
    <w:pPr>
      <w:keepNext/>
      <w:numPr>
        <w:ilvl w:val="1"/>
        <w:numId w:val="12"/>
      </w:numPr>
      <w:outlineLvl w:val="1"/>
    </w:pPr>
    <w:rPr>
      <w:b/>
      <w:i/>
      <w:sz w:val="24"/>
    </w:rPr>
  </w:style>
  <w:style w:type="paragraph" w:styleId="Heading3">
    <w:name w:val="heading 3"/>
    <w:basedOn w:val="Normal"/>
    <w:link w:val="Heading3Char"/>
    <w:qFormat/>
    <w:pPr>
      <w:keepNext/>
      <w:numPr>
        <w:ilvl w:val="2"/>
        <w:numId w:val="12"/>
      </w:numPr>
      <w:outlineLvl w:val="2"/>
    </w:pPr>
  </w:style>
  <w:style w:type="paragraph" w:styleId="Heading4">
    <w:name w:val="heading 4"/>
    <w:basedOn w:val="Normal"/>
    <w:next w:val="Normal"/>
    <w:qFormat/>
    <w:pPr>
      <w:keepNext/>
      <w:numPr>
        <w:ilvl w:val="3"/>
        <w:numId w:val="12"/>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2"/>
      </w:numPr>
      <w:tabs>
        <w:tab w:val="clear" w:pos="0"/>
      </w:tabs>
      <w:spacing w:before="240" w:after="60"/>
      <w:outlineLvl w:val="7"/>
    </w:pPr>
    <w:rPr>
      <w:i/>
    </w:rPr>
  </w:style>
  <w:style w:type="paragraph" w:styleId="Heading9">
    <w:name w:val="heading 9"/>
    <w:basedOn w:val="Normal"/>
    <w:next w:val="Normal"/>
    <w:qFormat/>
    <w:pPr>
      <w:numPr>
        <w:ilvl w:val="8"/>
        <w:numId w:val="12"/>
      </w:numPr>
      <w:tabs>
        <w:tab w:val="clear" w:pos="0"/>
      </w:tabs>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2"/>
      </w:numPr>
    </w:pPr>
  </w:style>
  <w:style w:type="paragraph" w:customStyle="1" w:styleId="BulletList">
    <w:name w:val="Bullet List"/>
    <w:basedOn w:val="Normal"/>
    <w:pPr>
      <w:numPr>
        <w:numId w:val="6"/>
      </w:numPr>
    </w:pPr>
  </w:style>
  <w:style w:type="paragraph" w:customStyle="1" w:styleId="Issue">
    <w:name w:val="Issue"/>
    <w:basedOn w:val="Header"/>
    <w:pPr>
      <w:numPr>
        <w:numId w:val="3"/>
      </w:numPr>
      <w:tabs>
        <w:tab w:val="clear" w:pos="4153"/>
        <w:tab w:val="clear" w:pos="8306"/>
      </w:tabs>
      <w:spacing w:after="0"/>
    </w:pPr>
  </w:style>
  <w:style w:type="paragraph" w:customStyle="1" w:styleId="Assumption">
    <w:name w:val="Assumption"/>
    <w:basedOn w:val="Header"/>
    <w:pPr>
      <w:numPr>
        <w:numId w:val="4"/>
      </w:numPr>
      <w:tabs>
        <w:tab w:val="clear" w:pos="4153"/>
        <w:tab w:val="clear" w:pos="8306"/>
      </w:tabs>
      <w:spacing w:after="0"/>
    </w:pPr>
  </w:style>
  <w:style w:type="paragraph" w:customStyle="1" w:styleId="Action">
    <w:name w:val="Action"/>
    <w:basedOn w:val="Header"/>
    <w:pPr>
      <w:numPr>
        <w:numId w:val="5"/>
      </w:numPr>
      <w:tabs>
        <w:tab w:val="clear" w:pos="4153"/>
        <w:tab w:val="clear" w:pos="8306"/>
      </w:tabs>
      <w:spacing w:after="0"/>
    </w:pPr>
  </w:style>
  <w:style w:type="paragraph" w:customStyle="1" w:styleId="Normalnumbered">
    <w:name w:val="Normal numbered"/>
    <w:basedOn w:val="Normal"/>
    <w:pPr>
      <w:keepLines/>
      <w:numPr>
        <w:numId w:val="7"/>
      </w:numPr>
      <w:tabs>
        <w:tab w:val="left" w:pos="-1440"/>
      </w:tabs>
      <w:spacing w:before="120" w:after="0"/>
      <w:jc w:val="both"/>
    </w:pPr>
    <w:rPr>
      <w:sz w:val="22"/>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customStyle="1" w:styleId="SalientIssuesNumbered">
    <w:name w:val="Salient Issues Numbered"/>
    <w:basedOn w:val="Normal"/>
    <w:pPr>
      <w:widowControl w:val="0"/>
      <w:numPr>
        <w:numId w:val="11"/>
      </w:numPr>
      <w:spacing w:after="200"/>
    </w:pPr>
    <w:rPr>
      <w:snapToGrid w:val="0"/>
    </w:rPr>
  </w:style>
  <w:style w:type="paragraph" w:customStyle="1" w:styleId="Head2">
    <w:name w:val="Head 2"/>
    <w:basedOn w:val="Normal"/>
    <w:pPr>
      <w:keepNext/>
      <w:keepLines/>
      <w:spacing w:after="0"/>
      <w:jc w:val="both"/>
    </w:pPr>
    <w:rPr>
      <w:b/>
      <w:sz w:val="22"/>
    </w:rPr>
  </w:style>
  <w:style w:type="table" w:styleId="TableGrid">
    <w:name w:val="Table Grid"/>
    <w:basedOn w:val="TableNormal"/>
    <w:rsid w:val="002D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D4365"/>
    <w:pPr>
      <w:numPr>
        <w:numId w:val="20"/>
      </w:numPr>
      <w:spacing w:after="0"/>
    </w:pPr>
    <w:rPr>
      <w:rFonts w:ascii="Times New Roman" w:hAnsi="Times New Roman"/>
      <w:sz w:val="24"/>
      <w:szCs w:val="24"/>
      <w:lang w:eastAsia="en-GB"/>
    </w:rPr>
  </w:style>
  <w:style w:type="paragraph" w:styleId="CommentSubject">
    <w:name w:val="annotation subject"/>
    <w:basedOn w:val="CommentText"/>
    <w:next w:val="CommentText"/>
    <w:semiHidden/>
    <w:rsid w:val="00F52AE2"/>
    <w:rPr>
      <w:b/>
      <w:bCs/>
    </w:rPr>
  </w:style>
  <w:style w:type="paragraph" w:styleId="ListParagraph">
    <w:name w:val="List Paragraph"/>
    <w:basedOn w:val="Normal"/>
    <w:uiPriority w:val="34"/>
    <w:qFormat/>
    <w:rsid w:val="0063484D"/>
    <w:pPr>
      <w:ind w:left="720"/>
      <w:contextualSpacing/>
    </w:pPr>
  </w:style>
  <w:style w:type="paragraph" w:customStyle="1" w:styleId="Heading1Numbered">
    <w:name w:val="Heading 1 Numbered"/>
    <w:basedOn w:val="Heading1"/>
    <w:next w:val="BodyText"/>
    <w:uiPriority w:val="4"/>
    <w:qFormat/>
    <w:rsid w:val="005B4E9B"/>
    <w:pPr>
      <w:keepLines/>
      <w:numPr>
        <w:numId w:val="44"/>
      </w:numPr>
      <w:spacing w:before="240"/>
    </w:pPr>
    <w:rPr>
      <w:rFonts w:ascii="Helvetica Neue LT Pro 75" w:hAnsi="Helvetica Neue LT Pro 75"/>
      <w:bCs/>
      <w:color w:val="FFBF22"/>
      <w:kern w:val="0"/>
      <w:szCs w:val="28"/>
    </w:rPr>
  </w:style>
  <w:style w:type="paragraph" w:styleId="Revision">
    <w:name w:val="Revision"/>
    <w:hidden/>
    <w:uiPriority w:val="99"/>
    <w:semiHidden/>
    <w:rsid w:val="00FF1F33"/>
    <w:rPr>
      <w:rFonts w:ascii="Arial" w:hAnsi="Arial"/>
      <w:lang w:eastAsia="en-US"/>
    </w:rPr>
  </w:style>
  <w:style w:type="character" w:customStyle="1" w:styleId="UnresolvedMention1">
    <w:name w:val="Unresolved Mention1"/>
    <w:basedOn w:val="DefaultParagraphFont"/>
    <w:uiPriority w:val="99"/>
    <w:unhideWhenUsed/>
    <w:rsid w:val="00ED3D67"/>
    <w:rPr>
      <w:color w:val="605E5C"/>
      <w:shd w:val="clear" w:color="auto" w:fill="E1DFDD"/>
    </w:rPr>
  </w:style>
  <w:style w:type="character" w:customStyle="1" w:styleId="Heading3Char">
    <w:name w:val="Heading 3 Char"/>
    <w:basedOn w:val="DefaultParagraphFont"/>
    <w:link w:val="Heading3"/>
    <w:rsid w:val="00724A94"/>
    <w:rPr>
      <w:rFonts w:ascii="Arial" w:hAnsi="Arial"/>
      <w:lang w:eastAsia="en-US"/>
    </w:rPr>
  </w:style>
  <w:style w:type="character" w:customStyle="1" w:styleId="Mention1">
    <w:name w:val="Mention1"/>
    <w:basedOn w:val="DefaultParagraphFont"/>
    <w:uiPriority w:val="99"/>
    <w:unhideWhenUsed/>
    <w:rsid w:val="0029330C"/>
    <w:rPr>
      <w:color w:val="2B579A"/>
      <w:shd w:val="clear" w:color="auto" w:fill="E1DFDD"/>
    </w:rPr>
  </w:style>
  <w:style w:type="character" w:styleId="UnresolvedMention">
    <w:name w:val="Unresolved Mention"/>
    <w:basedOn w:val="DefaultParagraphFont"/>
    <w:rsid w:val="0026603A"/>
    <w:rPr>
      <w:color w:val="605E5C"/>
      <w:shd w:val="clear" w:color="auto" w:fill="E1DFDD"/>
    </w:rPr>
  </w:style>
  <w:style w:type="character" w:styleId="Mention">
    <w:name w:val="Mention"/>
    <w:basedOn w:val="DefaultParagraphFont"/>
    <w:rsid w:val="00711B93"/>
    <w:rPr>
      <w:color w:val="2B579A"/>
      <w:shd w:val="clear" w:color="auto" w:fill="E1DFDD"/>
    </w:rPr>
  </w:style>
  <w:style w:type="character" w:customStyle="1" w:styleId="normaltextrun">
    <w:name w:val="normaltextrun"/>
    <w:basedOn w:val="DefaultParagraphFont"/>
    <w:rsid w:val="0036571E"/>
  </w:style>
  <w:style w:type="character" w:customStyle="1" w:styleId="eop">
    <w:name w:val="eop"/>
    <w:basedOn w:val="DefaultParagraphFont"/>
    <w:rsid w:val="00365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7927954">
      <w:bodyDiv w:val="1"/>
      <w:marLeft w:val="0"/>
      <w:marRight w:val="0"/>
      <w:marTop w:val="0"/>
      <w:marBottom w:val="0"/>
      <w:divBdr>
        <w:top w:val="none" w:sz="0" w:space="0" w:color="auto"/>
        <w:left w:val="none" w:sz="0" w:space="0" w:color="auto"/>
        <w:bottom w:val="none" w:sz="0" w:space="0" w:color="auto"/>
        <w:right w:val="none" w:sz="0" w:space="0" w:color="auto"/>
      </w:divBdr>
    </w:div>
    <w:div w:id="1501578166">
      <w:bodyDiv w:val="1"/>
      <w:marLeft w:val="0"/>
      <w:marRight w:val="0"/>
      <w:marTop w:val="0"/>
      <w:marBottom w:val="0"/>
      <w:divBdr>
        <w:top w:val="none" w:sz="0" w:space="0" w:color="auto"/>
        <w:left w:val="none" w:sz="0" w:space="0" w:color="auto"/>
        <w:bottom w:val="none" w:sz="0" w:space="0" w:color="auto"/>
        <w:right w:val="none" w:sz="0" w:space="0" w:color="auto"/>
      </w:divBdr>
    </w:div>
    <w:div w:id="170891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F0E6E43F-3B5F-4252-A68B-DDBB01FED5C8}">
  <ds:schemaRefs>
    <ds:schemaRef ds:uri="http://schemas.microsoft.com/sharepoint/v3/contenttype/forms"/>
  </ds:schemaRefs>
</ds:datastoreItem>
</file>

<file path=customXml/itemProps2.xml><?xml version="1.0" encoding="utf-8"?>
<ds:datastoreItem xmlns:ds="http://schemas.openxmlformats.org/officeDocument/2006/customXml" ds:itemID="{B28FBCC7-2FDB-41A5-9F1D-A46965EFB921}">
  <ds:schemaRefs>
    <ds:schemaRef ds:uri="http://schemas.openxmlformats.org/officeDocument/2006/bibliography"/>
  </ds:schemaRefs>
</ds:datastoreItem>
</file>

<file path=customXml/itemProps3.xml><?xml version="1.0" encoding="utf-8"?>
<ds:datastoreItem xmlns:ds="http://schemas.openxmlformats.org/officeDocument/2006/customXml" ds:itemID="{C9503CF2-E2F8-4223-99C5-7F780854E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1715F-F161-4CBF-806A-C47EAC7B0ACF}">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4113</Words>
  <Characters>23446</Characters>
  <Application>Microsoft Office Word</Application>
  <DocSecurity>0</DocSecurity>
  <Lines>195</Lines>
  <Paragraphs>55</Paragraphs>
  <ScaleCrop>false</ScaleCrop>
  <Company/>
  <LinksUpToDate>false</LinksUpToDate>
  <CharactersWithSpaces>27504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25-2 Issue 003 Send Back Process 25 April 2023</dc:title>
  <dc:subject/>
  <dc:creator/>
  <cp:keywords/>
  <cp:lastModifiedBy>Steve Baker [NESO]</cp:lastModifiedBy>
  <cp:revision>4</cp:revision>
  <dcterms:created xsi:type="dcterms:W3CDTF">2023-10-19T09:38:00Z</dcterms:created>
  <dcterms:modified xsi:type="dcterms:W3CDTF">2025-10-16T10:56:00Z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2094300</vt:r8>
  </property>
  <property fmtid="{D5CDD505-2E9C-101B-9397-08002B2CF9AE}" pid="6" name="docLang">
    <vt:lpwstr>en</vt:lpwstr>
  </property>
</Properties>
</file>